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663A769B" w:rsidR="00067FE2" w:rsidRDefault="00607273" w:rsidP="00F44236">
            <w:pPr>
              <w:pStyle w:val="Header"/>
            </w:pPr>
            <w:hyperlink r:id="rId13" w:history="1">
              <w:r w:rsidRPr="00607273">
                <w:rPr>
                  <w:rStyle w:val="Hyperlink"/>
                </w:rPr>
                <w:t>282</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25A42BBD" w:rsidR="00067FE2" w:rsidRDefault="00FF0E5C" w:rsidP="00F44236">
            <w:pPr>
              <w:pStyle w:val="Header"/>
            </w:pPr>
            <w:r>
              <w:t xml:space="preserve">Large </w:t>
            </w:r>
            <w:r w:rsidR="00595E11">
              <w:t xml:space="preserve">Electronic </w:t>
            </w:r>
            <w:r>
              <w:t>Load Ride-Through Requirements</w:t>
            </w:r>
          </w:p>
        </w:tc>
      </w:tr>
      <w:tr w:rsidR="00067FE2" w:rsidRPr="00E01925" w14:paraId="3288B1CC" w14:textId="77777777" w:rsidTr="00BC2D06">
        <w:trPr>
          <w:trHeight w:val="518"/>
        </w:trPr>
        <w:tc>
          <w:tcPr>
            <w:tcW w:w="2880" w:type="dxa"/>
            <w:gridSpan w:val="2"/>
            <w:shd w:val="clear" w:color="auto" w:fill="FFFFFF"/>
            <w:vAlign w:val="center"/>
          </w:tcPr>
          <w:p w14:paraId="3C517530"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C09798C" w14:textId="5624CD56" w:rsidR="00067FE2" w:rsidRPr="00E01925" w:rsidRDefault="00532997" w:rsidP="00F44236">
            <w:pPr>
              <w:pStyle w:val="NormalArial"/>
            </w:pPr>
            <w:r>
              <w:t xml:space="preserve">December </w:t>
            </w:r>
            <w:r w:rsidR="00774D96">
              <w:t>5</w:t>
            </w:r>
            <w:r>
              <w:t>, 2025</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9A3772" w14:paraId="6BA45196" w14:textId="77777777" w:rsidTr="00D176CF">
        <w:trPr>
          <w:cantSplit/>
          <w:trHeight w:val="432"/>
        </w:trPr>
        <w:tc>
          <w:tcPr>
            <w:tcW w:w="2880" w:type="dxa"/>
            <w:shd w:val="clear" w:color="auto" w:fill="FFFFFF"/>
            <w:vAlign w:val="center"/>
          </w:tcPr>
          <w:p w14:paraId="5BCDE696" w14:textId="77777777" w:rsidR="009A3772" w:rsidRPr="00B93CA0" w:rsidRDefault="009A3772">
            <w:pPr>
              <w:pStyle w:val="Header"/>
              <w:rPr>
                <w:bCs w:val="0"/>
              </w:rPr>
            </w:pPr>
            <w:r w:rsidRPr="00B93CA0">
              <w:rPr>
                <w:bCs w:val="0"/>
              </w:rPr>
              <w:t>Name</w:t>
            </w:r>
          </w:p>
        </w:tc>
        <w:tc>
          <w:tcPr>
            <w:tcW w:w="7560" w:type="dxa"/>
            <w:vAlign w:val="center"/>
          </w:tcPr>
          <w:p w14:paraId="0514022E" w14:textId="2629DA7C" w:rsidR="009A3772" w:rsidRDefault="00532997">
            <w:pPr>
              <w:pStyle w:val="NormalArial"/>
            </w:pPr>
            <w:r>
              <w:t>Robert O’Keefe / Erin Rasmussen</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5EEDCBC9" w:rsidR="009A3772" w:rsidRDefault="00532997">
            <w:pPr>
              <w:pStyle w:val="NormalArial"/>
            </w:pPr>
            <w:hyperlink r:id="rId14" w:history="1">
              <w:r>
                <w:rPr>
                  <w:rStyle w:val="Hyperlink"/>
                </w:rPr>
                <w:t>rjokeefe@aep.com</w:t>
              </w:r>
            </w:hyperlink>
            <w:r>
              <w:t xml:space="preserve"> / </w:t>
            </w:r>
            <w:hyperlink r:id="rId15" w:history="1">
              <w:r w:rsidRPr="00836D6B">
                <w:rPr>
                  <w:rStyle w:val="Hyperlink"/>
                </w:rPr>
                <w:t>ejrasmussen@aep.com</w:t>
              </w:r>
            </w:hyperlink>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vAlign w:val="center"/>
          </w:tcPr>
          <w:p w14:paraId="00E39457" w14:textId="30DBDD58" w:rsidR="009A3772" w:rsidRDefault="00532997">
            <w:pPr>
              <w:pStyle w:val="NormalArial"/>
            </w:pPr>
            <w:r>
              <w:t>AEP</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4BA0A6D0" w:rsidR="009A3772" w:rsidRDefault="00532997">
            <w:pPr>
              <w:pStyle w:val="NormalArial"/>
            </w:pPr>
            <w:r>
              <w:t>614-933-2179 / 512-391-2966</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17DFDC89" w:rsidR="009A3772" w:rsidRDefault="009A3772">
            <w:pPr>
              <w:pStyle w:val="NormalArial"/>
            </w:pP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5D2FCD81" w:rsidR="009A3772" w:rsidRDefault="00532997">
            <w:pPr>
              <w:pStyle w:val="NormalArial"/>
            </w:pPr>
            <w:r>
              <w:t>Investor-Owned Utility (IOU)</w:t>
            </w:r>
          </w:p>
        </w:tc>
      </w:tr>
    </w:tbl>
    <w:p w14:paraId="087786BC" w14:textId="77777777" w:rsidR="00532997" w:rsidRPr="00D56D61" w:rsidRDefault="00532997" w:rsidP="0053299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532997" w:rsidRPr="00D56D61" w14:paraId="6A8FD7D2" w14:textId="77777777" w:rsidTr="00AB5B2C">
        <w:trPr>
          <w:cantSplit/>
          <w:trHeight w:val="432"/>
        </w:trPr>
        <w:tc>
          <w:tcPr>
            <w:tcW w:w="10440" w:type="dxa"/>
            <w:vAlign w:val="center"/>
          </w:tcPr>
          <w:p w14:paraId="6C789F9A" w14:textId="71F52282" w:rsidR="00532997" w:rsidRPr="007C199B" w:rsidRDefault="00532997" w:rsidP="00AB5B2C">
            <w:pPr>
              <w:pStyle w:val="NormalArial"/>
              <w:jc w:val="center"/>
              <w:rPr>
                <w:b/>
              </w:rPr>
            </w:pPr>
            <w:r>
              <w:rPr>
                <w:b/>
              </w:rPr>
              <w:t>Comments</w:t>
            </w:r>
          </w:p>
        </w:tc>
      </w:tr>
    </w:tbl>
    <w:p w14:paraId="4F391464" w14:textId="53081795" w:rsidR="0001016F" w:rsidRPr="00F16111" w:rsidRDefault="0001016F" w:rsidP="00F16111">
      <w:pPr>
        <w:pStyle w:val="NormalArial"/>
        <w:spacing w:before="120" w:after="120"/>
      </w:pPr>
      <w:r w:rsidRPr="00F16111">
        <w:t xml:space="preserve">AEP submits these comments to </w:t>
      </w:r>
      <w:r w:rsidR="00F16111">
        <w:t>Nodal Operating Guide Revision Request (</w:t>
      </w:r>
      <w:r w:rsidRPr="00F16111">
        <w:t>NOGRR</w:t>
      </w:r>
      <w:r w:rsidR="00F16111">
        <w:t xml:space="preserve">) </w:t>
      </w:r>
      <w:r w:rsidRPr="00F16111">
        <w:t>282.</w:t>
      </w:r>
    </w:p>
    <w:p w14:paraId="71138380" w14:textId="132ECF8D" w:rsidR="00532997" w:rsidRPr="00F16111" w:rsidRDefault="0001016F" w:rsidP="00F16111">
      <w:pPr>
        <w:pStyle w:val="NormalArial"/>
        <w:spacing w:before="120" w:after="120"/>
      </w:pPr>
      <w:r w:rsidRPr="00F16111">
        <w:t xml:space="preserve">First, AEP proposes revising </w:t>
      </w:r>
      <w:r w:rsidR="00E15174" w:rsidRPr="00F16111">
        <w:t xml:space="preserve">Section 2.6.4 </w:t>
      </w:r>
      <w:r w:rsidRPr="00F16111">
        <w:t xml:space="preserve">Table A as </w:t>
      </w:r>
      <w:r w:rsidR="00C90B95" w:rsidRPr="00F16111">
        <w:t xml:space="preserve">shown below </w:t>
      </w:r>
      <w:r w:rsidR="00A7667F" w:rsidRPr="00F16111">
        <w:t>by</w:t>
      </w:r>
      <w:r w:rsidRPr="00F16111">
        <w:t xml:space="preserve"> flipping the </w:t>
      </w:r>
      <w:r w:rsidR="00600B44" w:rsidRPr="00F16111">
        <w:t xml:space="preserve">frequency </w:t>
      </w:r>
      <w:r w:rsidRPr="00F16111">
        <w:t xml:space="preserve">excursion magnitudes for which </w:t>
      </w:r>
      <w:r w:rsidR="00935461" w:rsidRPr="00F16111">
        <w:t>ride through (</w:t>
      </w:r>
      <w:r w:rsidR="00F16111">
        <w:t>“</w:t>
      </w:r>
      <w:r w:rsidRPr="00F16111">
        <w:t>RT</w:t>
      </w:r>
      <w:r w:rsidR="00F16111">
        <w:t>”</w:t>
      </w:r>
      <w:r w:rsidR="00935461" w:rsidRPr="00F16111">
        <w:t>)</w:t>
      </w:r>
      <w:r w:rsidRPr="00F16111">
        <w:t xml:space="preserve"> is required between high and low, that is, a 3.0 Hz reach on the high end and 1.8 Hz on the low end. </w:t>
      </w:r>
      <w:r w:rsidR="009704FA" w:rsidRPr="00F16111">
        <w:t xml:space="preserve">AEP believes there should be a greater margin between the proposed over-frequency RT requirement (61.8 Hz) and the load loss scenario over-frequency study results deemed acceptable (i.e., 60.4 Hz reported elsewhere), especially if there might be extreme events beyond the scenarios studied that could push load loss amounts, and thus frequency, even higher than scenarios </w:t>
      </w:r>
      <w:r w:rsidR="000E055D" w:rsidRPr="00F16111">
        <w:t xml:space="preserve">being </w:t>
      </w:r>
      <w:r w:rsidR="009704FA" w:rsidRPr="00F16111">
        <w:t xml:space="preserve">studied. It’s imperative to do everything possible to avoid further load loss during a load loss–high frequency excursion event. Since it does not appear that </w:t>
      </w:r>
      <w:r w:rsidR="00DB6E1C" w:rsidRPr="00F16111">
        <w:t>Large Electronic Load (</w:t>
      </w:r>
      <w:r w:rsidR="00D35522" w:rsidRPr="00F16111">
        <w:t>LEL</w:t>
      </w:r>
      <w:r w:rsidR="00DB6E1C" w:rsidRPr="00F16111">
        <w:t>)</w:t>
      </w:r>
      <w:r w:rsidR="009704FA" w:rsidRPr="00F16111">
        <w:t xml:space="preserve"> is sensitive to frequency, the high Hz RT value could be increased. On the low end, 57.0 Hz is well below the last stage of UFLS; the last stage is 58.5 Hz</w:t>
      </w:r>
      <w:r w:rsidR="008E2345" w:rsidRPr="00F16111">
        <w:t>.</w:t>
      </w:r>
      <w:r w:rsidR="009704FA" w:rsidRPr="00F16111">
        <w:t xml:space="preserve"> If then, during a UFLS event, all UFLS stages have activated and frequency is still </w:t>
      </w:r>
      <w:r w:rsidR="00600B44" w:rsidRPr="00F16111">
        <w:t>not recovered</w:t>
      </w:r>
      <w:r w:rsidR="009704FA" w:rsidRPr="00F16111">
        <w:t xml:space="preserve">, </w:t>
      </w:r>
      <w:r w:rsidR="003F4855" w:rsidRPr="00F16111">
        <w:t>LEL</w:t>
      </w:r>
      <w:r w:rsidR="009704FA" w:rsidRPr="00F16111">
        <w:t xml:space="preserve"> could be permitted to drop out </w:t>
      </w:r>
      <w:r w:rsidR="00600B44" w:rsidRPr="00F16111">
        <w:t xml:space="preserve">below 58.2 Hz </w:t>
      </w:r>
      <w:r w:rsidR="009704FA" w:rsidRPr="00F16111">
        <w:t xml:space="preserve">because the interconnection is not likely to survive much longer </w:t>
      </w:r>
      <w:r w:rsidR="00600B44" w:rsidRPr="00F16111">
        <w:t>below</w:t>
      </w:r>
      <w:r w:rsidR="009704FA" w:rsidRPr="00F16111">
        <w:t xml:space="preserve"> that level and </w:t>
      </w:r>
      <w:r w:rsidR="008E2345" w:rsidRPr="00F16111">
        <w:t>electronic load</w:t>
      </w:r>
      <w:r w:rsidR="009704FA" w:rsidRPr="00F16111">
        <w:t xml:space="preserve"> drop out, even though uncontrolled, could help keep it afloat.</w:t>
      </w:r>
    </w:p>
    <w:p w14:paraId="4526860B" w14:textId="6E2B1777" w:rsidR="009704FA" w:rsidRPr="00F16111" w:rsidRDefault="0001016F" w:rsidP="00F16111">
      <w:pPr>
        <w:spacing w:before="120" w:after="120"/>
        <w:rPr>
          <w:rFonts w:ascii="Arial" w:hAnsi="Arial"/>
        </w:rPr>
      </w:pPr>
      <w:r w:rsidRPr="00F16111">
        <w:rPr>
          <w:rFonts w:ascii="Arial" w:hAnsi="Arial"/>
        </w:rPr>
        <w:t xml:space="preserve">Second, </w:t>
      </w:r>
      <w:r w:rsidR="000779D2" w:rsidRPr="00F16111">
        <w:rPr>
          <w:rFonts w:ascii="Arial" w:hAnsi="Arial"/>
        </w:rPr>
        <w:t>i</w:t>
      </w:r>
      <w:r w:rsidR="00B010D1" w:rsidRPr="00F16111">
        <w:rPr>
          <w:rFonts w:ascii="Arial" w:hAnsi="Arial"/>
        </w:rPr>
        <w:t>t’s</w:t>
      </w:r>
      <w:r w:rsidR="009704FA" w:rsidRPr="00F16111">
        <w:rPr>
          <w:rFonts w:ascii="Arial" w:hAnsi="Arial"/>
        </w:rPr>
        <w:t xml:space="preserve"> not inconceivable that events </w:t>
      </w:r>
      <w:r w:rsidR="005C52F7" w:rsidRPr="00F16111">
        <w:rPr>
          <w:rFonts w:ascii="Arial" w:hAnsi="Arial"/>
        </w:rPr>
        <w:t xml:space="preserve">could </w:t>
      </w:r>
      <w:r w:rsidR="009704FA" w:rsidRPr="00F16111">
        <w:rPr>
          <w:rFonts w:ascii="Arial" w:hAnsi="Arial"/>
        </w:rPr>
        <w:t xml:space="preserve">drive voltage into the may-trip zone </w:t>
      </w:r>
      <w:r w:rsidR="00E968F6" w:rsidRPr="00F16111">
        <w:rPr>
          <w:rFonts w:ascii="Arial" w:hAnsi="Arial"/>
        </w:rPr>
        <w:t xml:space="preserve">of </w:t>
      </w:r>
      <w:r w:rsidR="00341318" w:rsidRPr="00F16111">
        <w:rPr>
          <w:rFonts w:ascii="Arial" w:hAnsi="Arial"/>
        </w:rPr>
        <w:t xml:space="preserve">Section 2.14 </w:t>
      </w:r>
      <w:r w:rsidR="00E968F6" w:rsidRPr="00F16111">
        <w:rPr>
          <w:rFonts w:ascii="Arial" w:hAnsi="Arial"/>
        </w:rPr>
        <w:t>Table A either</w:t>
      </w:r>
      <w:r w:rsidR="005C52F7" w:rsidRPr="00F16111">
        <w:rPr>
          <w:rFonts w:ascii="Arial" w:hAnsi="Arial"/>
        </w:rPr>
        <w:t xml:space="preserve"> on the</w:t>
      </w:r>
      <w:r w:rsidR="009704FA" w:rsidRPr="00F16111">
        <w:rPr>
          <w:rFonts w:ascii="Arial" w:hAnsi="Arial"/>
        </w:rPr>
        <w:t xml:space="preserve"> high </w:t>
      </w:r>
      <w:r w:rsidR="005C52F7" w:rsidRPr="00F16111">
        <w:rPr>
          <w:rFonts w:ascii="Arial" w:hAnsi="Arial"/>
        </w:rPr>
        <w:t xml:space="preserve">end </w:t>
      </w:r>
      <w:r w:rsidR="00E968F6" w:rsidRPr="00F16111">
        <w:rPr>
          <w:rFonts w:ascii="Arial" w:hAnsi="Arial"/>
        </w:rPr>
        <w:t>or</w:t>
      </w:r>
      <w:r w:rsidR="009704FA" w:rsidRPr="00F16111">
        <w:rPr>
          <w:rFonts w:ascii="Arial" w:hAnsi="Arial"/>
        </w:rPr>
        <w:t xml:space="preserve"> low</w:t>
      </w:r>
      <w:r w:rsidR="008E2345" w:rsidRPr="00F16111">
        <w:rPr>
          <w:rFonts w:ascii="Arial" w:hAnsi="Arial"/>
        </w:rPr>
        <w:t xml:space="preserve">. </w:t>
      </w:r>
      <w:r w:rsidR="005C52F7" w:rsidRPr="00F16111">
        <w:rPr>
          <w:rFonts w:ascii="Arial" w:hAnsi="Arial"/>
        </w:rPr>
        <w:t>Such events</w:t>
      </w:r>
      <w:r w:rsidR="000E055D" w:rsidRPr="00F16111">
        <w:rPr>
          <w:rFonts w:ascii="Arial" w:hAnsi="Arial"/>
        </w:rPr>
        <w:t xml:space="preserve"> could be delayed clearing three-phase fault</w:t>
      </w:r>
      <w:r w:rsidR="009704FA" w:rsidRPr="00F16111">
        <w:rPr>
          <w:rFonts w:ascii="Arial" w:hAnsi="Arial"/>
        </w:rPr>
        <w:t xml:space="preserve"> extreme event</w:t>
      </w:r>
      <w:r w:rsidR="005C52F7" w:rsidRPr="00F16111">
        <w:rPr>
          <w:rFonts w:ascii="Arial" w:hAnsi="Arial"/>
        </w:rPr>
        <w:t>s</w:t>
      </w:r>
      <w:r w:rsidR="009704FA" w:rsidRPr="00F16111">
        <w:rPr>
          <w:rFonts w:ascii="Arial" w:hAnsi="Arial"/>
        </w:rPr>
        <w:t xml:space="preserve"> as defined in TPL-001</w:t>
      </w:r>
      <w:r w:rsidR="000E055D" w:rsidRPr="00F16111">
        <w:rPr>
          <w:rFonts w:ascii="Arial" w:hAnsi="Arial"/>
        </w:rPr>
        <w:t xml:space="preserve"> producing low voltage duration</w:t>
      </w:r>
      <w:r w:rsidR="005C52F7" w:rsidRPr="00F16111">
        <w:rPr>
          <w:rFonts w:ascii="Arial" w:hAnsi="Arial"/>
        </w:rPr>
        <w:t>s</w:t>
      </w:r>
      <w:r w:rsidR="000E055D" w:rsidRPr="00F16111">
        <w:rPr>
          <w:rFonts w:ascii="Arial" w:hAnsi="Arial"/>
        </w:rPr>
        <w:t xml:space="preserve"> exceeding Table A durations</w:t>
      </w:r>
      <w:r w:rsidR="009704FA" w:rsidRPr="00F16111">
        <w:rPr>
          <w:rFonts w:ascii="Arial" w:hAnsi="Arial"/>
        </w:rPr>
        <w:t xml:space="preserve"> </w:t>
      </w:r>
      <w:r w:rsidR="000E055D" w:rsidRPr="00F16111">
        <w:rPr>
          <w:rFonts w:ascii="Arial" w:hAnsi="Arial"/>
        </w:rPr>
        <w:t xml:space="preserve">or </w:t>
      </w:r>
      <w:r w:rsidR="009704FA" w:rsidRPr="00F16111">
        <w:rPr>
          <w:rFonts w:ascii="Arial" w:hAnsi="Arial"/>
        </w:rPr>
        <w:t xml:space="preserve">unanticipated load loss during </w:t>
      </w:r>
      <w:r w:rsidR="005C52F7" w:rsidRPr="00F16111">
        <w:rPr>
          <w:rFonts w:ascii="Arial" w:hAnsi="Arial"/>
        </w:rPr>
        <w:t>voltage</w:t>
      </w:r>
      <w:r w:rsidR="009704FA" w:rsidRPr="00F16111">
        <w:rPr>
          <w:rFonts w:ascii="Arial" w:hAnsi="Arial"/>
        </w:rPr>
        <w:t xml:space="preserve"> dip</w:t>
      </w:r>
      <w:r w:rsidR="005C52F7" w:rsidRPr="00F16111">
        <w:rPr>
          <w:rFonts w:ascii="Arial" w:hAnsi="Arial"/>
        </w:rPr>
        <w:t>s</w:t>
      </w:r>
      <w:r w:rsidR="009704FA" w:rsidRPr="00F16111">
        <w:rPr>
          <w:rFonts w:ascii="Arial" w:hAnsi="Arial"/>
        </w:rPr>
        <w:t xml:space="preserve"> </w:t>
      </w:r>
      <w:r w:rsidR="000E055D" w:rsidRPr="00F16111">
        <w:rPr>
          <w:rFonts w:ascii="Arial" w:hAnsi="Arial"/>
        </w:rPr>
        <w:t xml:space="preserve">that </w:t>
      </w:r>
      <w:r w:rsidR="009704FA" w:rsidRPr="00F16111">
        <w:rPr>
          <w:rFonts w:ascii="Arial" w:hAnsi="Arial"/>
        </w:rPr>
        <w:t>lead to temporary overvoltage</w:t>
      </w:r>
      <w:r w:rsidR="005C52F7" w:rsidRPr="00F16111">
        <w:rPr>
          <w:rFonts w:ascii="Arial" w:hAnsi="Arial"/>
        </w:rPr>
        <w:t>s</w:t>
      </w:r>
      <w:r w:rsidR="009704FA" w:rsidRPr="00F16111">
        <w:rPr>
          <w:rFonts w:ascii="Arial" w:hAnsi="Arial"/>
        </w:rPr>
        <w:t xml:space="preserve"> </w:t>
      </w:r>
      <w:r w:rsidR="000E055D" w:rsidRPr="00F16111">
        <w:rPr>
          <w:rFonts w:ascii="Arial" w:hAnsi="Arial"/>
        </w:rPr>
        <w:t xml:space="preserve">exceeding 1.2 per unit </w:t>
      </w:r>
      <w:r w:rsidR="009704FA" w:rsidRPr="00F16111">
        <w:rPr>
          <w:rFonts w:ascii="Arial" w:hAnsi="Arial"/>
        </w:rPr>
        <w:t xml:space="preserve">after fault clearing. </w:t>
      </w:r>
      <w:r w:rsidR="000E055D" w:rsidRPr="00F16111">
        <w:rPr>
          <w:rFonts w:ascii="Arial" w:hAnsi="Arial"/>
        </w:rPr>
        <w:t>On</w:t>
      </w:r>
      <w:r w:rsidR="009704FA" w:rsidRPr="00F16111">
        <w:rPr>
          <w:rFonts w:ascii="Arial" w:hAnsi="Arial"/>
        </w:rPr>
        <w:t xml:space="preserve"> the high voltage end</w:t>
      </w:r>
      <w:r w:rsidR="000779D2" w:rsidRPr="00F16111">
        <w:rPr>
          <w:rFonts w:ascii="Arial" w:hAnsi="Arial"/>
        </w:rPr>
        <w:t xml:space="preserve"> particularly</w:t>
      </w:r>
      <w:r w:rsidR="009704FA" w:rsidRPr="00F16111">
        <w:rPr>
          <w:rFonts w:ascii="Arial" w:hAnsi="Arial"/>
        </w:rPr>
        <w:t>, there is higher vulnerability because any unanticipated load drop out during an overvoltage would likely increase the overvoltage</w:t>
      </w:r>
      <w:r w:rsidR="008D2EDD" w:rsidRPr="00F16111">
        <w:rPr>
          <w:rFonts w:ascii="Arial" w:hAnsi="Arial"/>
        </w:rPr>
        <w:t xml:space="preserve"> possibly leading to a runaway overvoltage</w:t>
      </w:r>
      <w:r w:rsidR="00D211B2" w:rsidRPr="00F16111">
        <w:rPr>
          <w:rFonts w:ascii="Arial" w:hAnsi="Arial"/>
        </w:rPr>
        <w:t>–</w:t>
      </w:r>
      <w:r w:rsidR="00B010D1" w:rsidRPr="00F16111">
        <w:rPr>
          <w:rFonts w:ascii="Arial" w:hAnsi="Arial"/>
        </w:rPr>
        <w:t>overfrequency</w:t>
      </w:r>
      <w:r w:rsidR="008D2EDD" w:rsidRPr="00F16111">
        <w:rPr>
          <w:rFonts w:ascii="Arial" w:hAnsi="Arial"/>
        </w:rPr>
        <w:t xml:space="preserve"> scenario</w:t>
      </w:r>
      <w:r w:rsidR="009704FA" w:rsidRPr="00F16111">
        <w:rPr>
          <w:rFonts w:ascii="Arial" w:hAnsi="Arial"/>
        </w:rPr>
        <w:t xml:space="preserve">. </w:t>
      </w:r>
    </w:p>
    <w:p w14:paraId="13674AAE" w14:textId="05DCFCEA" w:rsidR="009704FA" w:rsidRPr="00F16111" w:rsidRDefault="009704FA" w:rsidP="00F16111">
      <w:pPr>
        <w:pStyle w:val="NormalArial"/>
        <w:spacing w:before="120" w:after="120"/>
      </w:pPr>
      <w:r w:rsidRPr="00F16111">
        <w:lastRenderedPageBreak/>
        <w:t xml:space="preserve">Therefore, </w:t>
      </w:r>
      <w:r w:rsidR="000779D2" w:rsidRPr="00F16111">
        <w:t>because the initial proposal d</w:t>
      </w:r>
      <w:r w:rsidR="00F43C2B" w:rsidRPr="00F16111">
        <w:t>oes</w:t>
      </w:r>
      <w:r w:rsidR="000779D2" w:rsidRPr="00F16111">
        <w:t xml:space="preserve"> not include consideration of events driving voltage outside of the no-trip zone of Table A</w:t>
      </w:r>
      <w:r w:rsidR="00F43C2B" w:rsidRPr="00F16111">
        <w:t xml:space="preserve">, and because restoration of UPS equipped LEL </w:t>
      </w:r>
      <w:r w:rsidR="00180F60" w:rsidRPr="00F16111">
        <w:t>may</w:t>
      </w:r>
      <w:r w:rsidR="00F43C2B" w:rsidRPr="00F16111">
        <w:t xml:space="preserve"> still </w:t>
      </w:r>
      <w:r w:rsidR="00180F60" w:rsidRPr="00F16111">
        <w:t xml:space="preserve">be </w:t>
      </w:r>
      <w:r w:rsidR="00F43C2B" w:rsidRPr="00F16111">
        <w:t>feasible</w:t>
      </w:r>
      <w:r w:rsidR="00341318" w:rsidRPr="00F16111">
        <w:t>,</w:t>
      </w:r>
      <w:r w:rsidR="000779D2" w:rsidRPr="00F16111">
        <w:t xml:space="preserve"> </w:t>
      </w:r>
      <w:r w:rsidRPr="00F16111">
        <w:t xml:space="preserve">AEP proposes that the one-second restoration time requirement </w:t>
      </w:r>
      <w:r w:rsidR="00E968F6" w:rsidRPr="00F16111">
        <w:t>c</w:t>
      </w:r>
      <w:r w:rsidRPr="00F16111">
        <w:t xml:space="preserve">ould be extended to UPS equipped </w:t>
      </w:r>
      <w:r w:rsidR="002318EB" w:rsidRPr="00F16111">
        <w:t xml:space="preserve">LELs </w:t>
      </w:r>
      <w:r w:rsidRPr="00F16111">
        <w:t xml:space="preserve">once voltage returns to </w:t>
      </w:r>
      <w:r w:rsidR="00704EDE" w:rsidRPr="00F16111">
        <w:t xml:space="preserve">the Table A </w:t>
      </w:r>
      <w:r w:rsidRPr="00F16111">
        <w:t xml:space="preserve">continuous range </w:t>
      </w:r>
      <w:r w:rsidR="00F869CB" w:rsidRPr="00F16111">
        <w:t>after going</w:t>
      </w:r>
      <w:r w:rsidRPr="00F16111">
        <w:t xml:space="preserve"> outside the must RT zone, even if the </w:t>
      </w:r>
      <w:r w:rsidR="002318EB" w:rsidRPr="00F16111">
        <w:t>LEL</w:t>
      </w:r>
      <w:r w:rsidRPr="00F16111">
        <w:t xml:space="preserve"> UPS(s) transfers the entire load to UPS battery during the voltage excursion. An exception should allow </w:t>
      </w:r>
      <w:r w:rsidR="00F869CB" w:rsidRPr="00F16111">
        <w:t xml:space="preserve">for </w:t>
      </w:r>
      <w:r w:rsidRPr="00F16111">
        <w:t xml:space="preserve">UPS battery charge decreases to within </w:t>
      </w:r>
      <w:r w:rsidR="00704EDE" w:rsidRPr="00F16111">
        <w:t>a to-be-determined percentage</w:t>
      </w:r>
      <w:r w:rsidRPr="00F16111">
        <w:t xml:space="preserve"> of the charge necessary to initiate transfer to back up generation.</w:t>
      </w:r>
      <w:r w:rsidR="008E2345" w:rsidRPr="00F16111">
        <w:t xml:space="preserve"> It is important to n</w:t>
      </w:r>
      <w:r w:rsidRPr="00F16111">
        <w:t>ote</w:t>
      </w:r>
      <w:r w:rsidR="008E2345" w:rsidRPr="00F16111">
        <w:t xml:space="preserve"> that</w:t>
      </w:r>
      <w:r w:rsidRPr="00F16111">
        <w:t xml:space="preserve"> some battery charge is necessary to do the switch over to backup generation because load must be transferred over in steps to avoid overwhelming the backup generators. </w:t>
      </w:r>
      <w:r w:rsidR="003277E3" w:rsidRPr="00F16111">
        <w:t xml:space="preserve">Proposed text is </w:t>
      </w:r>
      <w:r w:rsidR="00B503F2" w:rsidRPr="00F16111">
        <w:t>inserted</w:t>
      </w:r>
      <w:r w:rsidR="003277E3" w:rsidRPr="00F16111">
        <w:t xml:space="preserve"> as 2.14 (2)(e) below.</w:t>
      </w:r>
      <w:r w:rsidRPr="00F16111">
        <w:t xml:space="preserve"> </w:t>
      </w:r>
    </w:p>
    <w:p w14:paraId="3FA6B89B" w14:textId="55002F29" w:rsidR="00532997" w:rsidRPr="00F16111" w:rsidRDefault="008E2345" w:rsidP="00F16111">
      <w:pPr>
        <w:spacing w:before="120" w:after="120"/>
        <w:rPr>
          <w:rFonts w:ascii="Arial" w:hAnsi="Arial"/>
        </w:rPr>
      </w:pPr>
      <w:r w:rsidRPr="00F16111">
        <w:rPr>
          <w:rFonts w:ascii="Arial" w:hAnsi="Arial"/>
        </w:rPr>
        <w:t>Finally, t</w:t>
      </w:r>
      <w:r w:rsidR="009704FA" w:rsidRPr="00F16111">
        <w:rPr>
          <w:rFonts w:ascii="Arial" w:hAnsi="Arial"/>
        </w:rPr>
        <w:t>here are two competing factors that are relevant to the 125% maximum current limit</w:t>
      </w:r>
      <w:r w:rsidR="000101B9" w:rsidRPr="00F16111">
        <w:rPr>
          <w:rFonts w:ascii="Arial" w:hAnsi="Arial"/>
        </w:rPr>
        <w:t xml:space="preserve"> (paragraph 2.14 (2)(d))</w:t>
      </w:r>
      <w:r w:rsidR="009704FA" w:rsidRPr="00F16111">
        <w:rPr>
          <w:rFonts w:ascii="Arial" w:hAnsi="Arial"/>
        </w:rPr>
        <w:t>: Lowering the permissible value would lessen overall voltage dip magnitude by further restricting data center current draw during a dip thereby exposing (the same) data centers throughout an area experiencing a dip to a shallower dip; Increasing the permissible value would allow more power draw from the system during a dip and consequently less frequency overshoot.</w:t>
      </w:r>
      <w:r w:rsidRPr="00F16111">
        <w:rPr>
          <w:rFonts w:ascii="Arial" w:hAnsi="Arial"/>
        </w:rPr>
        <w:t xml:space="preserve"> The understanding of</w:t>
      </w:r>
      <w:r w:rsidR="009704FA" w:rsidRPr="00F16111">
        <w:rPr>
          <w:rFonts w:ascii="Arial" w:hAnsi="Arial"/>
        </w:rPr>
        <w:t xml:space="preserve"> </w:t>
      </w:r>
      <w:r w:rsidRPr="00F16111">
        <w:rPr>
          <w:rFonts w:ascii="Arial" w:hAnsi="Arial"/>
        </w:rPr>
        <w:t>which of</w:t>
      </w:r>
      <w:r w:rsidR="009704FA" w:rsidRPr="00F16111">
        <w:rPr>
          <w:rFonts w:ascii="Arial" w:hAnsi="Arial"/>
        </w:rPr>
        <w:t xml:space="preserve"> these two factors dominates, if either, could be determined through</w:t>
      </w:r>
      <w:r w:rsidR="0001016F" w:rsidRPr="00F16111">
        <w:rPr>
          <w:rFonts w:ascii="Arial" w:hAnsi="Arial"/>
        </w:rPr>
        <w:t xml:space="preserve"> a</w:t>
      </w:r>
      <w:r w:rsidR="009704FA" w:rsidRPr="00F16111">
        <w:rPr>
          <w:rFonts w:ascii="Arial" w:hAnsi="Arial"/>
        </w:rPr>
        <w:t xml:space="preserve"> study. AEP requests </w:t>
      </w:r>
      <w:r w:rsidR="0001016F" w:rsidRPr="00F16111">
        <w:rPr>
          <w:rFonts w:ascii="Arial" w:hAnsi="Arial"/>
        </w:rPr>
        <w:t>ERCOT</w:t>
      </w:r>
      <w:r w:rsidR="00DB6E1C" w:rsidRPr="00F16111">
        <w:rPr>
          <w:rFonts w:ascii="Arial" w:hAnsi="Arial"/>
        </w:rPr>
        <w:t xml:space="preserve"> to</w:t>
      </w:r>
      <w:r w:rsidR="009704FA" w:rsidRPr="00F16111">
        <w:rPr>
          <w:rFonts w:ascii="Arial" w:hAnsi="Arial"/>
        </w:rPr>
        <w:t xml:space="preserve"> </w:t>
      </w:r>
      <w:r w:rsidR="00006090" w:rsidRPr="00F16111">
        <w:rPr>
          <w:rFonts w:ascii="Arial" w:hAnsi="Arial"/>
        </w:rPr>
        <w:t xml:space="preserve">consider </w:t>
      </w:r>
      <w:r w:rsidR="0001016F" w:rsidRPr="00F16111">
        <w:rPr>
          <w:rFonts w:ascii="Arial" w:hAnsi="Arial"/>
        </w:rPr>
        <w:t>perform</w:t>
      </w:r>
      <w:r w:rsidR="00006090" w:rsidRPr="00F16111">
        <w:rPr>
          <w:rFonts w:ascii="Arial" w:hAnsi="Arial"/>
        </w:rPr>
        <w:t>ing</w:t>
      </w:r>
      <w:r w:rsidR="009704FA" w:rsidRPr="00F16111">
        <w:rPr>
          <w:rFonts w:ascii="Arial" w:hAnsi="Arial"/>
        </w:rPr>
        <w:t xml:space="preserve"> a study</w:t>
      </w:r>
      <w:r w:rsidRPr="00F16111">
        <w:rPr>
          <w:rFonts w:ascii="Arial" w:hAnsi="Arial"/>
        </w:rPr>
        <w:t xml:space="preserve"> to </w:t>
      </w:r>
      <w:r w:rsidR="00006090" w:rsidRPr="00F16111">
        <w:rPr>
          <w:rFonts w:ascii="Arial" w:hAnsi="Arial"/>
        </w:rPr>
        <w:t xml:space="preserve">gain </w:t>
      </w:r>
      <w:r w:rsidR="00C90B95" w:rsidRPr="00F16111">
        <w:rPr>
          <w:rFonts w:ascii="Arial" w:hAnsi="Arial"/>
        </w:rPr>
        <w:t xml:space="preserve">further </w:t>
      </w:r>
      <w:r w:rsidR="00006090" w:rsidRPr="00F16111">
        <w:rPr>
          <w:rFonts w:ascii="Arial" w:hAnsi="Arial"/>
        </w:rPr>
        <w:t>insight into the most appropriate value of</w:t>
      </w:r>
      <w:r w:rsidRPr="00F16111">
        <w:rPr>
          <w:rFonts w:ascii="Arial" w:hAnsi="Arial"/>
        </w:rPr>
        <w:t xml:space="preserve"> the maximum current limit</w:t>
      </w:r>
      <w:r w:rsidR="009704FA" w:rsidRPr="00F16111">
        <w:rPr>
          <w:rFonts w:ascii="Arial" w:hAnsi="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212D9FBB" w14:textId="77777777" w:rsidTr="00D176CF">
        <w:trPr>
          <w:cantSplit/>
          <w:trHeight w:val="432"/>
        </w:trPr>
        <w:tc>
          <w:tcPr>
            <w:tcW w:w="10440" w:type="dxa"/>
            <w:vAlign w:val="center"/>
          </w:tcPr>
          <w:p w14:paraId="09FF4603" w14:textId="3E84E463" w:rsidR="009A3772" w:rsidRPr="007C199B" w:rsidRDefault="00532997" w:rsidP="007C199B">
            <w:pPr>
              <w:pStyle w:val="NormalArial"/>
              <w:jc w:val="center"/>
              <w:rPr>
                <w:b/>
              </w:rPr>
            </w:pPr>
            <w:r>
              <w:rPr>
                <w:b/>
              </w:rPr>
              <w:t>Revised Cover Page Language</w:t>
            </w:r>
          </w:p>
        </w:tc>
      </w:tr>
    </w:tbl>
    <w:p w14:paraId="66F99B7D" w14:textId="021C2D18" w:rsidR="00532997" w:rsidRPr="00D56D61" w:rsidRDefault="00532997" w:rsidP="00BE7F7E">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rsidTr="00532997">
        <w:trPr>
          <w:trHeight w:val="449"/>
        </w:trPr>
        <w:tc>
          <w:tcPr>
            <w:tcW w:w="10440" w:type="dxa"/>
            <w:tcBorders>
              <w:bottom w:val="single" w:sz="4" w:space="0" w:color="auto"/>
            </w:tcBorders>
            <w:shd w:val="clear" w:color="auto" w:fill="FFFFFF"/>
            <w:vAlign w:val="center"/>
          </w:tcPr>
          <w:p w14:paraId="24505F2E" w14:textId="6F2AD93D" w:rsidR="009A3772" w:rsidRDefault="00532997" w:rsidP="003618DF">
            <w:pPr>
              <w:pStyle w:val="Header"/>
              <w:jc w:val="center"/>
            </w:pPr>
            <w:r>
              <w:t xml:space="preserve">Revised </w:t>
            </w:r>
            <w:r w:rsidR="009A3772">
              <w:t>Proposed</w:t>
            </w:r>
            <w:r w:rsidR="003618DF">
              <w:t xml:space="preserve"> Guide</w:t>
            </w:r>
            <w:r w:rsidR="009A3772">
              <w:t xml:space="preserve"> Language</w:t>
            </w:r>
          </w:p>
        </w:tc>
      </w:tr>
    </w:tbl>
    <w:p w14:paraId="2D268BE6" w14:textId="38FE6EAA" w:rsidR="00C029A4" w:rsidRDefault="00C029A4" w:rsidP="00C029A4">
      <w:pPr>
        <w:keepNext/>
        <w:tabs>
          <w:tab w:val="left" w:pos="720"/>
        </w:tabs>
        <w:spacing w:before="240" w:after="240"/>
        <w:outlineLvl w:val="1"/>
        <w:rPr>
          <w:ins w:id="0" w:author="ERCOT" w:date="2025-11-07T11:52:00Z" w16du:dateUtc="2025-11-07T17:52:00Z"/>
          <w:b/>
          <w:bCs/>
        </w:rPr>
      </w:pPr>
      <w:ins w:id="1" w:author="ERCOT" w:date="2025-11-07T11:52:00Z" w16du:dateUtc="2025-11-07T17:52:00Z">
        <w:r w:rsidRPr="62C6D3E8">
          <w:rPr>
            <w:b/>
            <w:bCs/>
          </w:rPr>
          <w:t>2.6.4</w:t>
        </w:r>
        <w:r>
          <w:tab/>
        </w:r>
        <w:r w:rsidRPr="62C6D3E8">
          <w:rPr>
            <w:b/>
            <w:bCs/>
          </w:rPr>
          <w:t xml:space="preserve">Frequency Ride-Through Requirements for Large </w:t>
        </w:r>
        <w:r>
          <w:rPr>
            <w:b/>
            <w:bCs/>
          </w:rPr>
          <w:t xml:space="preserve">Electronic </w:t>
        </w:r>
        <w:r w:rsidRPr="62C6D3E8">
          <w:rPr>
            <w:b/>
            <w:bCs/>
          </w:rPr>
          <w:t>Loads</w:t>
        </w:r>
      </w:ins>
    </w:p>
    <w:p w14:paraId="3AD1CBAD" w14:textId="02C1FE3B" w:rsidR="00C029A4" w:rsidRDefault="00C029A4" w:rsidP="00C029A4">
      <w:pPr>
        <w:spacing w:after="240"/>
        <w:ind w:left="720" w:hanging="720"/>
        <w:rPr>
          <w:ins w:id="2" w:author="ERCOT" w:date="2025-11-07T11:52:00Z" w16du:dateUtc="2025-11-07T17:52:00Z"/>
        </w:rPr>
      </w:pPr>
      <w:ins w:id="3" w:author="ERCOT" w:date="2025-11-07T11:52:00Z" w16du:dateUtc="2025-11-07T17:52:00Z">
        <w:r>
          <w:t>(1)</w:t>
        </w:r>
        <w:r>
          <w:tab/>
        </w:r>
      </w:ins>
      <w:bookmarkStart w:id="4" w:name="_Hlk211947175"/>
      <w:ins w:id="5" w:author="ERCOT" w:date="2025-11-13T18:26:00Z" w16du:dateUtc="2025-11-14T00:26:00Z">
        <w:r w:rsidR="00607273">
          <w:t>A Customer that proposes to interconnect or maintains an interconnection of a Large Electronic Load (LEL) with the ERCOT System shall ensure the LEL complies with the frequency ride-through requirements of this section, unless:</w:t>
        </w:r>
      </w:ins>
    </w:p>
    <w:p w14:paraId="1D7F6C83" w14:textId="77777777" w:rsidR="00C029A4" w:rsidRDefault="00C029A4" w:rsidP="00C029A4">
      <w:pPr>
        <w:spacing w:after="240"/>
        <w:ind w:left="1440" w:hanging="720"/>
        <w:rPr>
          <w:ins w:id="6" w:author="ERCOT" w:date="2025-11-07T11:52:00Z" w16du:dateUtc="2025-11-07T17:52:00Z"/>
        </w:rPr>
      </w:pPr>
      <w:ins w:id="7" w:author="ERCOT" w:date="2025-11-07T11:52:00Z" w16du:dateUtc="2025-11-07T17:52:00Z">
        <w:r>
          <w:t>(a)</w:t>
        </w:r>
        <w:r>
          <w:tab/>
          <w:t>The LEL received approval to energize from ERCOT on or before November 14, 2025; or</w:t>
        </w:r>
      </w:ins>
    </w:p>
    <w:p w14:paraId="3C72AE10" w14:textId="77777777" w:rsidR="00C029A4" w:rsidRDefault="00C029A4" w:rsidP="00C029A4">
      <w:pPr>
        <w:spacing w:after="240"/>
        <w:ind w:left="1440" w:hanging="720"/>
        <w:rPr>
          <w:ins w:id="8" w:author="ERCOT" w:date="2025-11-07T11:52:00Z" w16du:dateUtc="2025-11-07T17:52:00Z"/>
        </w:rPr>
      </w:pPr>
      <w:ins w:id="9" w:author="ERCOT" w:date="2025-11-07T11:52:00Z" w16du:dateUtc="2025-11-07T17:52:00Z">
        <w:r>
          <w:t>(b)</w:t>
        </w:r>
        <w:r>
          <w:tab/>
          <w:t>The LEL satisfied the following requirements on or before November 14, 2025:</w:t>
        </w:r>
      </w:ins>
    </w:p>
    <w:p w14:paraId="168C78CD" w14:textId="77777777" w:rsidR="00C029A4" w:rsidRDefault="00C029A4" w:rsidP="00C029A4">
      <w:pPr>
        <w:spacing w:after="240"/>
        <w:ind w:left="2160" w:hanging="720"/>
        <w:rPr>
          <w:ins w:id="10" w:author="ERCOT" w:date="2025-11-07T11:52:00Z" w16du:dateUtc="2025-11-07T17:52:00Z"/>
        </w:rPr>
      </w:pPr>
      <w:ins w:id="11" w:author="ERCOT" w:date="2025-11-07T11:52:00Z" w16du:dateUtc="2025-11-07T17:52:00Z">
        <w:r>
          <w:t>(i)</w:t>
        </w:r>
        <w:r>
          <w:tab/>
          <w:t xml:space="preserve">Its Large Load Interconnection Study (LLIS) has been completed and results communicated in the manner contemplated by paragraph (6) of </w:t>
        </w:r>
        <w:r w:rsidRPr="00E602A0">
          <w:t>Planning Guide Section 9.4, LLIS Report and Follow-up</w:t>
        </w:r>
        <w:r>
          <w:t>; and</w:t>
        </w:r>
      </w:ins>
    </w:p>
    <w:p w14:paraId="260313E9" w14:textId="77777777" w:rsidR="00C029A4" w:rsidRDefault="00C029A4" w:rsidP="00C029A4">
      <w:pPr>
        <w:spacing w:after="240"/>
        <w:ind w:left="2160" w:hanging="720"/>
        <w:rPr>
          <w:ins w:id="12" w:author="ERCOT" w:date="2025-11-07T11:52:00Z" w16du:dateUtc="2025-11-07T17:52:00Z"/>
        </w:rPr>
      </w:pPr>
      <w:ins w:id="13" w:author="ERCOT" w:date="2025-11-07T11:52:00Z" w16du:dateUtc="2025-11-07T17:52:00Z">
        <w:r>
          <w:t>(ii)</w:t>
        </w:r>
        <w:r>
          <w:tab/>
          <w:t xml:space="preserve">The interconnecting TDSP for the LEL has provided the confirmation or letter contemplated in </w:t>
        </w:r>
        <w:r w:rsidRPr="00E602A0">
          <w:t>Planning Guide Section 9.5, Interconnection Agreements and Responsibilities</w:t>
        </w:r>
        <w:r>
          <w:t>.</w:t>
        </w:r>
      </w:ins>
    </w:p>
    <w:bookmarkEnd w:id="4"/>
    <w:p w14:paraId="5F1F9767" w14:textId="38FE6EAA" w:rsidR="00C029A4" w:rsidRDefault="00C029A4" w:rsidP="00C029A4">
      <w:pPr>
        <w:spacing w:after="240"/>
        <w:ind w:left="720" w:hanging="720"/>
        <w:rPr>
          <w:ins w:id="14" w:author="ERCOT" w:date="2025-11-07T11:52:00Z" w16du:dateUtc="2025-11-07T17:52:00Z"/>
        </w:rPr>
      </w:pPr>
      <w:ins w:id="15" w:author="ERCOT" w:date="2025-11-07T11:52:00Z" w16du:dateUtc="2025-11-07T17:52:00Z">
        <w:r>
          <w:lastRenderedPageBreak/>
          <w:t>(2)</w:t>
        </w:r>
        <w:r>
          <w:tab/>
          <w:t xml:space="preserve">An LEL shall ride through frequency disturbances of the magnitude and duration specified in Table A below, as measured at the LEL’s Service Delivery Point, or if the LEL is co-located with a Generation Resource or Energy Storage Resource, at the Point of Interconnection Bus (POIB) of that Resource. </w:t>
        </w:r>
      </w:ins>
      <w:ins w:id="16" w:author="ERCOT" w:date="2025-11-13T18:30:00Z" w16du:dateUtc="2025-11-14T00:30:00Z">
        <w:r w:rsidR="00BD6AF3">
          <w:t xml:space="preserve"> </w:t>
        </w:r>
      </w:ins>
      <w:ins w:id="17" w:author="ERCOT" w:date="2025-11-07T11:52:00Z" w16du:dateUtc="2025-11-07T17:52:00Z">
        <w:r>
          <w:t>An LEL is not required to ride-through if it is either performing in accordance with its interconnecting TDSP’s Under-Frequency Load Shed (UFLS) program or providing an Ancillary Service that would require the LEL to trip or reduce consumption due to a frequency disturbance.</w:t>
        </w:r>
      </w:ins>
    </w:p>
    <w:p w14:paraId="5A002860" w14:textId="77777777" w:rsidR="00C029A4" w:rsidRDefault="00C029A4" w:rsidP="00C029A4">
      <w:pPr>
        <w:spacing w:after="240"/>
        <w:ind w:left="720" w:hanging="720"/>
        <w:jc w:val="center"/>
        <w:rPr>
          <w:ins w:id="18" w:author="ERCOT" w:date="2025-11-07T11:52:00Z" w16du:dateUtc="2025-11-07T17:52:00Z"/>
          <w:b/>
          <w:bCs/>
          <w:iCs/>
          <w:szCs w:val="20"/>
        </w:rPr>
      </w:pPr>
      <w:ins w:id="19" w:author="ERCOT" w:date="2025-11-07T11:52:00Z" w16du:dateUtc="2025-11-07T17:52:00Z">
        <w:r>
          <w:rPr>
            <w:b/>
            <w:bCs/>
            <w:iCs/>
            <w:szCs w:val="20"/>
          </w:rPr>
          <w:t>Table A</w:t>
        </w:r>
      </w:ins>
    </w:p>
    <w:tbl>
      <w:tblPr>
        <w:tblW w:w="6127" w:type="dxa"/>
        <w:jc w:val="center"/>
        <w:tblLook w:val="04A0" w:firstRow="1" w:lastRow="0" w:firstColumn="1" w:lastColumn="0" w:noHBand="0" w:noVBand="1"/>
      </w:tblPr>
      <w:tblGrid>
        <w:gridCol w:w="2887"/>
        <w:gridCol w:w="3240"/>
      </w:tblGrid>
      <w:tr w:rsidR="00C029A4" w:rsidRPr="00D47768" w14:paraId="3EF25DF6" w14:textId="77777777" w:rsidTr="004B4992">
        <w:trPr>
          <w:trHeight w:val="600"/>
          <w:jc w:val="center"/>
          <w:ins w:id="20" w:author="ERCOT" w:date="2025-11-07T11:52: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5319E289" w14:textId="77777777" w:rsidR="00C029A4" w:rsidRPr="00602C0F" w:rsidRDefault="00C029A4" w:rsidP="004B4992">
            <w:pPr>
              <w:ind w:left="720" w:hanging="720"/>
              <w:jc w:val="center"/>
              <w:rPr>
                <w:ins w:id="21" w:author="ERCOT" w:date="2025-11-07T11:52:00Z" w16du:dateUtc="2025-11-07T17:52:00Z"/>
                <w:color w:val="000000"/>
              </w:rPr>
            </w:pPr>
          </w:p>
          <w:p w14:paraId="23147EAF" w14:textId="77777777" w:rsidR="00C029A4" w:rsidRPr="00602C0F" w:rsidRDefault="00C029A4" w:rsidP="004B4992">
            <w:pPr>
              <w:ind w:left="720" w:hanging="720"/>
              <w:jc w:val="center"/>
              <w:rPr>
                <w:ins w:id="22" w:author="ERCOT" w:date="2025-11-07T11:52:00Z" w16du:dateUtc="2025-11-07T17:52:00Z"/>
                <w:color w:val="000000"/>
              </w:rPr>
            </w:pPr>
            <w:ins w:id="23" w:author="ERCOT" w:date="2025-11-07T11:52:00Z" w16du:dateUtc="2025-11-07T17:52:00Z">
              <w:r w:rsidRPr="00602C0F">
                <w:rPr>
                  <w:color w:val="000000"/>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644CBC0A" w14:textId="77777777" w:rsidR="00C029A4" w:rsidRPr="00602C0F" w:rsidRDefault="00C029A4" w:rsidP="004B4992">
            <w:pPr>
              <w:jc w:val="center"/>
              <w:rPr>
                <w:ins w:id="24" w:author="ERCOT" w:date="2025-11-07T11:52:00Z" w16du:dateUtc="2025-11-07T17:52:00Z"/>
                <w:color w:val="000000"/>
              </w:rPr>
            </w:pPr>
            <w:ins w:id="25" w:author="ERCOT" w:date="2025-11-07T11:52:00Z" w16du:dateUtc="2025-11-07T17:52:00Z">
              <w:r w:rsidRPr="00602C0F">
                <w:rPr>
                  <w:color w:val="000000"/>
                </w:rPr>
                <w:t>Minimum Ride-Through Time</w:t>
              </w:r>
            </w:ins>
          </w:p>
          <w:p w14:paraId="6ED6BBDF" w14:textId="77777777" w:rsidR="00C029A4" w:rsidRPr="00602C0F" w:rsidRDefault="00C029A4" w:rsidP="004B4992">
            <w:pPr>
              <w:jc w:val="center"/>
              <w:rPr>
                <w:ins w:id="26" w:author="ERCOT" w:date="2025-11-07T11:52:00Z" w16du:dateUtc="2025-11-07T17:52:00Z"/>
                <w:color w:val="000000"/>
              </w:rPr>
            </w:pPr>
            <w:ins w:id="27" w:author="ERCOT" w:date="2025-11-07T11:52:00Z" w16du:dateUtc="2025-11-07T17:52:00Z">
              <w:r w:rsidRPr="00602C0F">
                <w:rPr>
                  <w:color w:val="000000"/>
                </w:rPr>
                <w:t>(seconds)</w:t>
              </w:r>
            </w:ins>
          </w:p>
        </w:tc>
      </w:tr>
      <w:tr w:rsidR="00C029A4" w:rsidRPr="00D47768" w14:paraId="69E70AB3" w14:textId="77777777" w:rsidTr="004B4992">
        <w:trPr>
          <w:trHeight w:val="300"/>
          <w:jc w:val="center"/>
          <w:ins w:id="28" w:author="ERCOT" w:date="2025-11-07T11:52: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30B7B42" w14:textId="57743B80" w:rsidR="00C029A4" w:rsidRPr="00602C0F" w:rsidRDefault="00C029A4" w:rsidP="004B4992">
            <w:pPr>
              <w:jc w:val="center"/>
              <w:rPr>
                <w:ins w:id="29" w:author="ERCOT" w:date="2025-11-07T11:52:00Z" w16du:dateUtc="2025-11-07T17:52:00Z"/>
                <w:color w:val="000000"/>
              </w:rPr>
            </w:pPr>
            <w:ins w:id="30" w:author="ERCOT" w:date="2025-11-07T11:52:00Z" w16du:dateUtc="2025-11-07T17:52:00Z">
              <w:r w:rsidRPr="00602C0F">
                <w:rPr>
                  <w:color w:val="000000"/>
                </w:rPr>
                <w:t xml:space="preserve">f &gt; </w:t>
              </w:r>
              <w:del w:id="31" w:author="AEP 120525" w:date="2025-12-05T11:24:00Z" w16du:dateUtc="2025-12-05T17:24:00Z">
                <w:r w:rsidRPr="00602C0F" w:rsidDel="00F16111">
                  <w:rPr>
                    <w:color w:val="000000"/>
                  </w:rPr>
                  <w:delText>61.8</w:delText>
                </w:r>
              </w:del>
            </w:ins>
            <w:ins w:id="32" w:author="AEP 120525" w:date="2025-12-05T11:24:00Z" w16du:dateUtc="2025-12-05T17:24:00Z">
              <w:r w:rsidR="00F16111">
                <w:rPr>
                  <w:color w:val="000000"/>
                </w:rPr>
                <w:t>63.0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1A848B77" w14:textId="77777777" w:rsidR="00C029A4" w:rsidRPr="00602C0F" w:rsidRDefault="00C029A4" w:rsidP="004B4992">
            <w:pPr>
              <w:jc w:val="center"/>
              <w:rPr>
                <w:ins w:id="33" w:author="ERCOT" w:date="2025-11-07T11:52:00Z" w16du:dateUtc="2025-11-07T17:52:00Z"/>
                <w:color w:val="000000"/>
              </w:rPr>
            </w:pPr>
            <w:ins w:id="34" w:author="ERCOT" w:date="2025-11-07T11:52:00Z" w16du:dateUtc="2025-11-07T17:52:00Z">
              <w:r w:rsidRPr="00602C0F">
                <w:rPr>
                  <w:color w:val="000000"/>
                </w:rPr>
                <w:t>May ride-through or trip</w:t>
              </w:r>
            </w:ins>
          </w:p>
        </w:tc>
      </w:tr>
      <w:tr w:rsidR="00C029A4" w:rsidRPr="00D47768" w14:paraId="3FD1523F" w14:textId="77777777" w:rsidTr="004B4992">
        <w:trPr>
          <w:trHeight w:val="300"/>
          <w:jc w:val="center"/>
          <w:ins w:id="35" w:author="ERCOT" w:date="2025-11-07T11:52: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F927740" w14:textId="73CED9EF" w:rsidR="00C029A4" w:rsidRPr="00602C0F" w:rsidRDefault="00C029A4" w:rsidP="004B4992">
            <w:pPr>
              <w:jc w:val="center"/>
              <w:rPr>
                <w:ins w:id="36" w:author="ERCOT" w:date="2025-11-07T11:52:00Z" w16du:dateUtc="2025-11-07T17:52:00Z"/>
                <w:color w:val="000000"/>
              </w:rPr>
            </w:pPr>
            <w:ins w:id="37" w:author="ERCOT" w:date="2025-11-07T11:52:00Z" w16du:dateUtc="2025-11-07T17:52:00Z">
              <w:r w:rsidRPr="00602C0F">
                <w:rPr>
                  <w:color w:val="000000"/>
                </w:rPr>
                <w:t xml:space="preserve">61.2 &lt; f ≤ </w:t>
              </w:r>
              <w:del w:id="38" w:author="AEP 120525" w:date="2025-12-05T11:25:00Z" w16du:dateUtc="2025-12-05T17:25:00Z">
                <w:r w:rsidRPr="00602C0F" w:rsidDel="00F16111">
                  <w:rPr>
                    <w:color w:val="000000"/>
                  </w:rPr>
                  <w:delText>61.8</w:delText>
                </w:r>
              </w:del>
            </w:ins>
            <w:ins w:id="39" w:author="AEP 120525" w:date="2025-12-05T11:24:00Z" w16du:dateUtc="2025-12-05T17:24:00Z">
              <w:r w:rsidR="00F16111">
                <w:rPr>
                  <w:color w:val="000000"/>
                </w:rPr>
                <w:t>63.0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0F5C69E" w14:textId="77777777" w:rsidR="00C029A4" w:rsidRPr="00602C0F" w:rsidRDefault="00C029A4" w:rsidP="004B4992">
            <w:pPr>
              <w:jc w:val="center"/>
              <w:rPr>
                <w:ins w:id="40" w:author="ERCOT" w:date="2025-11-07T11:52:00Z" w16du:dateUtc="2025-11-07T17:52:00Z"/>
                <w:color w:val="000000"/>
              </w:rPr>
            </w:pPr>
            <w:ins w:id="41" w:author="ERCOT" w:date="2025-11-07T11:52:00Z" w16du:dateUtc="2025-11-07T17:52:00Z">
              <w:r w:rsidRPr="00602C0F">
                <w:rPr>
                  <w:color w:val="000000"/>
                </w:rPr>
                <w:t>299</w:t>
              </w:r>
            </w:ins>
          </w:p>
        </w:tc>
      </w:tr>
      <w:tr w:rsidR="00C029A4" w:rsidRPr="00D47768" w14:paraId="31ECDF1A" w14:textId="77777777" w:rsidTr="004B4992">
        <w:trPr>
          <w:trHeight w:val="300"/>
          <w:jc w:val="center"/>
          <w:ins w:id="42" w:author="ERCOT" w:date="2025-11-07T11:52: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4D133A" w14:textId="77777777" w:rsidR="00C029A4" w:rsidRPr="00602C0F" w:rsidRDefault="00C029A4" w:rsidP="004B4992">
            <w:pPr>
              <w:jc w:val="center"/>
              <w:rPr>
                <w:ins w:id="43" w:author="ERCOT" w:date="2025-11-07T11:52:00Z" w16du:dateUtc="2025-11-07T17:52:00Z"/>
                <w:color w:val="000000"/>
              </w:rPr>
            </w:pPr>
            <w:ins w:id="44" w:author="ERCOT" w:date="2025-11-07T11:52:00Z" w16du:dateUtc="2025-11-07T17:52:00Z">
              <w:r w:rsidRPr="00602C0F">
                <w:rPr>
                  <w:color w:val="000000"/>
                </w:rPr>
                <w:t>58.8 ≤ f ≤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3E777D5" w14:textId="77777777" w:rsidR="00C029A4" w:rsidRPr="00602C0F" w:rsidRDefault="00C029A4" w:rsidP="004B4992">
            <w:pPr>
              <w:jc w:val="center"/>
              <w:rPr>
                <w:ins w:id="45" w:author="ERCOT" w:date="2025-11-07T11:52:00Z" w16du:dateUtc="2025-11-07T17:52:00Z"/>
                <w:color w:val="000000"/>
              </w:rPr>
            </w:pPr>
            <w:ins w:id="46" w:author="ERCOT" w:date="2025-11-07T11:52:00Z" w16du:dateUtc="2025-11-07T17:52:00Z">
              <w:r w:rsidRPr="00602C0F">
                <w:rPr>
                  <w:color w:val="000000"/>
                </w:rPr>
                <w:t>continuous</w:t>
              </w:r>
            </w:ins>
          </w:p>
        </w:tc>
      </w:tr>
      <w:tr w:rsidR="00C029A4" w:rsidRPr="00D47768" w14:paraId="145F8313" w14:textId="77777777" w:rsidTr="004B4992">
        <w:trPr>
          <w:trHeight w:val="300"/>
          <w:jc w:val="center"/>
          <w:ins w:id="47" w:author="ERCOT" w:date="2025-11-07T11:52: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737AF2D" w14:textId="48AE1705" w:rsidR="00C029A4" w:rsidRPr="00602C0F" w:rsidRDefault="00C029A4" w:rsidP="004B4992">
            <w:pPr>
              <w:jc w:val="center"/>
              <w:rPr>
                <w:ins w:id="48" w:author="ERCOT" w:date="2025-11-07T11:52:00Z" w16du:dateUtc="2025-11-07T17:52:00Z"/>
                <w:color w:val="000000"/>
              </w:rPr>
            </w:pPr>
            <w:ins w:id="49" w:author="ERCOT" w:date="2025-11-07T11:52:00Z" w16du:dateUtc="2025-11-07T17:52:00Z">
              <w:del w:id="50" w:author="AEP 120525" w:date="2025-12-05T11:25:00Z" w16du:dateUtc="2025-12-05T17:25:00Z">
                <w:r w:rsidRPr="00602C0F" w:rsidDel="00774D96">
                  <w:rPr>
                    <w:color w:val="000000"/>
                  </w:rPr>
                  <w:delText>57.0</w:delText>
                </w:r>
              </w:del>
            </w:ins>
            <w:ins w:id="51" w:author="AEP 120525" w:date="2025-12-05T11:25:00Z" w16du:dateUtc="2025-12-05T17:25:00Z">
              <w:r w:rsidR="00774D96">
                <w:rPr>
                  <w:color w:val="000000"/>
                </w:rPr>
                <w:t>58.2</w:t>
              </w:r>
            </w:ins>
            <w:ins w:id="52" w:author="ERCOT" w:date="2025-11-07T11:52:00Z" w16du:dateUtc="2025-11-07T17:52:00Z">
              <w:r w:rsidRPr="00602C0F">
                <w:rPr>
                  <w:color w:val="000000"/>
                </w:rPr>
                <w:t xml:space="preserve"> ≤ f &lt; 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E483D2B" w14:textId="77777777" w:rsidR="00C029A4" w:rsidRPr="00602C0F" w:rsidRDefault="00C029A4" w:rsidP="004B4992">
            <w:pPr>
              <w:jc w:val="center"/>
              <w:rPr>
                <w:ins w:id="53" w:author="ERCOT" w:date="2025-11-07T11:52:00Z" w16du:dateUtc="2025-11-07T17:52:00Z"/>
                <w:color w:val="000000"/>
              </w:rPr>
            </w:pPr>
            <w:ins w:id="54" w:author="ERCOT" w:date="2025-11-07T11:52:00Z" w16du:dateUtc="2025-11-07T17:52:00Z">
              <w:r w:rsidRPr="00602C0F">
                <w:rPr>
                  <w:color w:val="000000"/>
                </w:rPr>
                <w:t>299</w:t>
              </w:r>
            </w:ins>
          </w:p>
        </w:tc>
      </w:tr>
      <w:tr w:rsidR="00C029A4" w:rsidRPr="00D47768" w14:paraId="5769C971" w14:textId="77777777" w:rsidTr="004B4992">
        <w:trPr>
          <w:trHeight w:val="300"/>
          <w:jc w:val="center"/>
          <w:ins w:id="55" w:author="ERCOT" w:date="2025-11-07T11:52: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2F342B52" w14:textId="54704261" w:rsidR="00C029A4" w:rsidRPr="00602C0F" w:rsidRDefault="00C029A4" w:rsidP="004B4992">
            <w:pPr>
              <w:jc w:val="center"/>
              <w:rPr>
                <w:ins w:id="56" w:author="ERCOT" w:date="2025-11-07T11:52:00Z" w16du:dateUtc="2025-11-07T17:52:00Z"/>
                <w:color w:val="000000"/>
              </w:rPr>
            </w:pPr>
            <w:ins w:id="57" w:author="ERCOT" w:date="2025-11-07T11:52:00Z" w16du:dateUtc="2025-11-07T17:52:00Z">
              <w:r w:rsidRPr="00602C0F">
                <w:rPr>
                  <w:color w:val="000000"/>
                </w:rPr>
                <w:t xml:space="preserve">f &lt; </w:t>
              </w:r>
              <w:del w:id="58" w:author="AEP 120525" w:date="2025-12-05T11:25:00Z" w16du:dateUtc="2025-12-05T17:25:00Z">
                <w:r w:rsidRPr="00602C0F" w:rsidDel="00774D96">
                  <w:rPr>
                    <w:color w:val="000000"/>
                  </w:rPr>
                  <w:delText>57.0</w:delText>
                </w:r>
              </w:del>
            </w:ins>
            <w:ins w:id="59" w:author="AEP 120525" w:date="2025-12-05T11:25:00Z" w16du:dateUtc="2025-12-05T17:25:00Z">
              <w:r w:rsidR="00774D96">
                <w:rPr>
                  <w:color w:val="000000"/>
                </w:rPr>
                <w:t>58.2</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7F6EC433" w14:textId="77777777" w:rsidR="00C029A4" w:rsidRPr="00602C0F" w:rsidRDefault="00C029A4" w:rsidP="004B4992">
            <w:pPr>
              <w:jc w:val="center"/>
              <w:rPr>
                <w:ins w:id="60" w:author="ERCOT" w:date="2025-11-07T11:52:00Z" w16du:dateUtc="2025-11-07T17:52:00Z"/>
                <w:color w:val="000000"/>
              </w:rPr>
            </w:pPr>
            <w:ins w:id="61" w:author="ERCOT" w:date="2025-11-07T11:52:00Z" w16du:dateUtc="2025-11-07T17:52:00Z">
              <w:r w:rsidRPr="00602C0F">
                <w:rPr>
                  <w:color w:val="000000"/>
                </w:rPr>
                <w:t>May ride-through or trip</w:t>
              </w:r>
            </w:ins>
          </w:p>
        </w:tc>
      </w:tr>
    </w:tbl>
    <w:p w14:paraId="1061EA11" w14:textId="77777777" w:rsidR="00C029A4" w:rsidRPr="00D116A1" w:rsidRDefault="00C029A4" w:rsidP="00C029A4">
      <w:pPr>
        <w:spacing w:after="240"/>
        <w:ind w:left="720" w:hanging="720"/>
        <w:jc w:val="center"/>
        <w:rPr>
          <w:ins w:id="62" w:author="ERCOT" w:date="2025-11-07T11:52:00Z" w16du:dateUtc="2025-11-07T17:52:00Z"/>
          <w:b/>
          <w:bCs/>
          <w:iCs/>
          <w:szCs w:val="20"/>
        </w:rPr>
      </w:pPr>
    </w:p>
    <w:p w14:paraId="175D44E0" w14:textId="77777777" w:rsidR="00C029A4" w:rsidRDefault="00C029A4" w:rsidP="00C029A4">
      <w:pPr>
        <w:spacing w:before="240" w:after="240"/>
        <w:ind w:left="720" w:hanging="720"/>
        <w:rPr>
          <w:ins w:id="63" w:author="ERCOT" w:date="2025-11-07T11:52:00Z" w16du:dateUtc="2025-11-07T17:52:00Z"/>
          <w:iCs/>
          <w:szCs w:val="20"/>
        </w:rPr>
      </w:pPr>
      <w:ins w:id="64" w:author="ERCOT" w:date="2025-11-07T11:52:00Z" w16du:dateUtc="2025-11-07T17:52:00Z">
        <w:r w:rsidRPr="00D47768">
          <w:rPr>
            <w:iCs/>
            <w:szCs w:val="20"/>
          </w:rPr>
          <w:t>(</w:t>
        </w:r>
        <w:r>
          <w:rPr>
            <w:iCs/>
            <w:szCs w:val="20"/>
          </w:rPr>
          <w:t>3</w:t>
        </w:r>
        <w:r w:rsidRPr="00D47768">
          <w:rPr>
            <w:iCs/>
            <w:szCs w:val="20"/>
          </w:rPr>
          <w:t>)</w:t>
        </w:r>
        <w:r w:rsidRPr="00D47768">
          <w:rPr>
            <w:iCs/>
            <w:szCs w:val="20"/>
          </w:rPr>
          <w:tab/>
          <w:t>Nothing in paragraph (</w:t>
        </w:r>
        <w:r>
          <w:rPr>
            <w:iCs/>
            <w:szCs w:val="20"/>
          </w:rPr>
          <w:t>2</w:t>
        </w:r>
        <w:r w:rsidRPr="00D47768">
          <w:rPr>
            <w:iCs/>
            <w:szCs w:val="20"/>
          </w:rPr>
          <w:t>)</w:t>
        </w:r>
        <w:r>
          <w:rPr>
            <w:iCs/>
            <w:szCs w:val="20"/>
          </w:rPr>
          <w:t xml:space="preserve"> above</w:t>
        </w:r>
        <w:r w:rsidRPr="00D47768">
          <w:rPr>
            <w:iCs/>
            <w:szCs w:val="20"/>
          </w:rPr>
          <w:t xml:space="preserve"> shall </w:t>
        </w:r>
        <w:r>
          <w:rPr>
            <w:iCs/>
            <w:szCs w:val="20"/>
          </w:rPr>
          <w:t xml:space="preserve">be interpreted to </w:t>
        </w:r>
        <w:r w:rsidRPr="00D47768">
          <w:rPr>
            <w:iCs/>
            <w:szCs w:val="20"/>
          </w:rPr>
          <w:t xml:space="preserve">require </w:t>
        </w:r>
        <w:r>
          <w:rPr>
            <w:iCs/>
            <w:szCs w:val="20"/>
          </w:rPr>
          <w:t xml:space="preserve">an LEL </w:t>
        </w:r>
        <w:r w:rsidRPr="00D47768">
          <w:rPr>
            <w:iCs/>
            <w:szCs w:val="20"/>
          </w:rPr>
          <w:t xml:space="preserve">to trip </w:t>
        </w:r>
        <w:r>
          <w:rPr>
            <w:iCs/>
            <w:szCs w:val="20"/>
          </w:rPr>
          <w:t xml:space="preserve">or transfer load to backup generation </w:t>
        </w:r>
        <w:r w:rsidRPr="00D47768">
          <w:rPr>
            <w:iCs/>
            <w:szCs w:val="20"/>
          </w:rPr>
          <w:t xml:space="preserve">for </w:t>
        </w:r>
        <w:r>
          <w:rPr>
            <w:iCs/>
            <w:szCs w:val="20"/>
          </w:rPr>
          <w:t>frequency</w:t>
        </w:r>
        <w:r w:rsidRPr="00D47768">
          <w:rPr>
            <w:iCs/>
            <w:szCs w:val="20"/>
          </w:rPr>
          <w:t xml:space="preserv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 </w:t>
        </w:r>
      </w:ins>
    </w:p>
    <w:p w14:paraId="70280FC7" w14:textId="77777777" w:rsidR="00C029A4" w:rsidRDefault="00C029A4" w:rsidP="00C029A4">
      <w:pPr>
        <w:keepNext/>
        <w:tabs>
          <w:tab w:val="left" w:pos="720"/>
        </w:tabs>
        <w:spacing w:before="240" w:after="240"/>
        <w:ind w:left="720" w:hanging="720"/>
        <w:outlineLvl w:val="1"/>
        <w:rPr>
          <w:ins w:id="65" w:author="ERCOT" w:date="2025-11-07T11:52:00Z" w16du:dateUtc="2025-11-07T17:52:00Z"/>
        </w:rPr>
      </w:pPr>
      <w:ins w:id="66" w:author="ERCOT" w:date="2025-11-07T11:52:00Z" w16du:dateUtc="2025-11-07T17:52:00Z">
        <w:r>
          <w:t>(4)</w:t>
        </w:r>
        <w:r>
          <w:tab/>
          <w:t xml:space="preserve">If an LEL is consuming electric current from the grid at the time of the frequency disturbance, </w:t>
        </w:r>
        <w:r w:rsidRPr="000C2C94">
          <w:t xml:space="preserve">the LEL shall continue to consume electric current from the grid during </w:t>
        </w:r>
        <w:r>
          <w:t>frequency deviations</w:t>
        </w:r>
        <w:r w:rsidRPr="000C2C94">
          <w:t xml:space="preserve"> requiring ride-through</w:t>
        </w:r>
        <w:r>
          <w:t>.  In addition, an LEL should continue to consume active power within 10% of the pre-disturbance level during frequency deviations requiring ride-through.</w:t>
        </w:r>
      </w:ins>
    </w:p>
    <w:p w14:paraId="4BF22D4B" w14:textId="77777777" w:rsidR="00C029A4" w:rsidRPr="00FF0E5C" w:rsidRDefault="00C029A4" w:rsidP="00C029A4">
      <w:pPr>
        <w:keepNext/>
        <w:spacing w:before="240" w:after="240"/>
        <w:ind w:left="720" w:hanging="720"/>
        <w:rPr>
          <w:ins w:id="67" w:author="ERCOT" w:date="2025-11-07T11:52:00Z" w16du:dateUtc="2025-11-07T17:52:00Z"/>
          <w:rStyle w:val="eop"/>
          <w:color w:val="000000"/>
        </w:rPr>
      </w:pPr>
      <w:ins w:id="68" w:author="ERCOT" w:date="2025-11-07T11:52:00Z" w16du:dateUtc="2025-11-07T17:52:00Z">
        <w:r>
          <w:t>(5)</w:t>
        </w:r>
        <w:r>
          <w:tab/>
          <w:t>If protection systems are installed and activated to trip the LEL, they shall enable the LEL to ride-through frequency conditions beyond those defined in paragraph (2) above to the maximum level the equipment allows, unless the protection systems are set to respond to an UFLS event or Ancillary Service obligation.</w:t>
        </w:r>
      </w:ins>
    </w:p>
    <w:p w14:paraId="24C07495" w14:textId="77777777" w:rsidR="00C029A4" w:rsidRPr="00FF0E5C" w:rsidRDefault="00C029A4" w:rsidP="00C029A4">
      <w:pPr>
        <w:keepNext/>
        <w:spacing w:before="240" w:after="240"/>
        <w:ind w:left="720" w:hanging="720"/>
        <w:rPr>
          <w:ins w:id="69" w:author="ERCOT" w:date="2025-11-07T11:52:00Z" w16du:dateUtc="2025-11-07T17:52:00Z"/>
          <w:rStyle w:val="eop"/>
          <w:color w:val="000000"/>
        </w:rPr>
      </w:pPr>
      <w:ins w:id="70" w:author="ERCOT" w:date="2025-11-07T11:52:00Z" w16du:dateUtc="2025-11-07T17:52:00Z">
        <w:r>
          <w:t>(6)</w:t>
        </w:r>
        <w:r>
          <w:tab/>
          <w:t xml:space="preserve">If frequency protection schemes are installed and activated to trip an LEL, they shall use filtered quantities or add sufficient time delays to prevent misoperations while providing </w:t>
        </w:r>
        <w:r>
          <w:lastRenderedPageBreak/>
          <w:t>the desired equipment protection.  Protection schemes shall not trip an LEL based on an instantaneous frequency measurement.</w:t>
        </w:r>
      </w:ins>
    </w:p>
    <w:p w14:paraId="064545E9" w14:textId="52E77C75" w:rsidR="00C029A4" w:rsidRDefault="00C029A4" w:rsidP="00C029A4">
      <w:pPr>
        <w:keepNext/>
        <w:spacing w:before="240" w:after="240"/>
        <w:ind w:left="720" w:hanging="720"/>
        <w:rPr>
          <w:ins w:id="71" w:author="ERCOT" w:date="2025-11-07T11:52:00Z" w16du:dateUtc="2025-11-07T17:52:00Z"/>
          <w:rStyle w:val="eop"/>
          <w:color w:val="000000"/>
        </w:rPr>
      </w:pPr>
      <w:ins w:id="72" w:author="ERCOT" w:date="2025-11-07T11:52:00Z" w16du:dateUtc="2025-11-07T17:52:00Z">
        <w:r w:rsidRPr="00FF0E5C">
          <w:rPr>
            <w:rStyle w:val="eop"/>
            <w:color w:val="000000"/>
          </w:rPr>
          <w:t>(7)</w:t>
        </w:r>
        <w:r>
          <w:tab/>
        </w:r>
        <w:r w:rsidRPr="00FF0E5C">
          <w:rPr>
            <w:rStyle w:val="eop"/>
            <w:color w:val="000000"/>
          </w:rPr>
          <w:t xml:space="preserve">If </w:t>
        </w:r>
        <w:r>
          <w:rPr>
            <w:rStyle w:val="eop"/>
            <w:color w:val="000000"/>
          </w:rPr>
          <w:t xml:space="preserve">ERCOT determines that </w:t>
        </w:r>
        <w:r w:rsidRPr="00FF0E5C">
          <w:rPr>
            <w:rStyle w:val="eop"/>
            <w:color w:val="000000"/>
          </w:rPr>
          <w:t>a</w:t>
        </w:r>
        <w:r>
          <w:rPr>
            <w:rStyle w:val="eop"/>
            <w:color w:val="000000"/>
          </w:rPr>
          <w:t>n</w:t>
        </w:r>
        <w:r w:rsidRPr="00FF0E5C">
          <w:rPr>
            <w:rStyle w:val="eop"/>
            <w:color w:val="000000"/>
          </w:rPr>
          <w:t xml:space="preserve"> L</w:t>
        </w:r>
        <w:r>
          <w:rPr>
            <w:rStyle w:val="eop"/>
            <w:color w:val="000000"/>
          </w:rPr>
          <w:t>EL</w:t>
        </w:r>
        <w:r w:rsidRPr="00FF0E5C">
          <w:rPr>
            <w:rStyle w:val="eop"/>
            <w:color w:val="000000"/>
          </w:rPr>
          <w:t xml:space="preserve"> </w:t>
        </w:r>
        <w:r>
          <w:rPr>
            <w:rStyle w:val="eop"/>
            <w:color w:val="000000"/>
          </w:rPr>
          <w:t xml:space="preserve">has </w:t>
        </w:r>
        <w:r w:rsidRPr="00FF0E5C">
          <w:rPr>
            <w:rStyle w:val="eop"/>
            <w:color w:val="000000"/>
          </w:rPr>
          <w:t>fail</w:t>
        </w:r>
        <w:r>
          <w:rPr>
            <w:rStyle w:val="eop"/>
            <w:color w:val="000000"/>
          </w:rPr>
          <w:t>ed</w:t>
        </w:r>
        <w:r w:rsidRPr="00FF0E5C">
          <w:rPr>
            <w:rStyle w:val="eop"/>
            <w:color w:val="000000"/>
          </w:rPr>
          <w:t xml:space="preserve"> to ride</w:t>
        </w:r>
        <w:r>
          <w:rPr>
            <w:rStyle w:val="eop"/>
            <w:color w:val="000000"/>
          </w:rPr>
          <w:t xml:space="preserve"> </w:t>
        </w:r>
        <w:r w:rsidRPr="00FF0E5C">
          <w:rPr>
            <w:rStyle w:val="eop"/>
            <w:color w:val="000000"/>
          </w:rPr>
          <w:t xml:space="preserve">through a frequency </w:t>
        </w:r>
        <w:r>
          <w:rPr>
            <w:rStyle w:val="eop"/>
            <w:color w:val="000000"/>
          </w:rPr>
          <w:t xml:space="preserve">disturbance </w:t>
        </w:r>
        <w:r w:rsidRPr="00FF0E5C">
          <w:rPr>
            <w:rStyle w:val="eop"/>
            <w:color w:val="000000"/>
          </w:rPr>
          <w:t xml:space="preserve">in accordance with any requirement in </w:t>
        </w:r>
      </w:ins>
      <w:ins w:id="73" w:author="ERCOT" w:date="2025-11-13T18:30:00Z" w16du:dateUtc="2025-11-14T00:30:00Z">
        <w:r w:rsidR="00BD6AF3">
          <w:rPr>
            <w:rStyle w:val="eop"/>
            <w:color w:val="000000"/>
          </w:rPr>
          <w:t xml:space="preserve">this </w:t>
        </w:r>
      </w:ins>
      <w:ins w:id="74" w:author="ERCOT" w:date="2025-11-07T11:52:00Z" w16du:dateUtc="2025-11-07T17:52:00Z">
        <w:r w:rsidRPr="00FF0E5C">
          <w:rPr>
            <w:rStyle w:val="eop"/>
            <w:color w:val="000000"/>
          </w:rPr>
          <w:t>Section 2.6.4</w:t>
        </w:r>
      </w:ins>
      <w:ins w:id="75" w:author="ERCOT" w:date="2025-11-13T18:30:00Z" w16du:dateUtc="2025-11-14T00:30:00Z">
        <w:r w:rsidR="00BD6AF3">
          <w:rPr>
            <w:rStyle w:val="eop"/>
            <w:color w:val="000000"/>
          </w:rPr>
          <w:t>:</w:t>
        </w:r>
      </w:ins>
    </w:p>
    <w:p w14:paraId="2A979D97" w14:textId="77777777" w:rsidR="00C029A4" w:rsidRDefault="00C029A4" w:rsidP="00C029A4">
      <w:pPr>
        <w:keepNext/>
        <w:spacing w:before="240" w:after="240"/>
        <w:ind w:left="1440" w:hanging="720"/>
        <w:rPr>
          <w:ins w:id="76" w:author="ERCOT" w:date="2025-11-07T11:52:00Z" w16du:dateUtc="2025-11-07T17:52:00Z"/>
          <w:rStyle w:val="eop"/>
          <w:color w:val="000000"/>
        </w:rPr>
      </w:pPr>
      <w:ins w:id="77" w:author="ERCOT" w:date="2025-11-07T11:52:00Z" w16du:dateUtc="2025-11-07T17:52:00Z">
        <w:r>
          <w:rPr>
            <w:rStyle w:val="eop"/>
            <w:color w:val="000000"/>
          </w:rPr>
          <w:t>(a)</w:t>
        </w:r>
        <w:r>
          <w:rPr>
            <w:rStyle w:val="eop"/>
            <w:color w:val="000000"/>
          </w:rPr>
          <w:tab/>
          <w:t xml:space="preserve">The </w:t>
        </w:r>
        <w:r w:rsidRPr="00FF0E5C">
          <w:rPr>
            <w:rStyle w:val="eop"/>
            <w:color w:val="000000"/>
          </w:rPr>
          <w:t>interconnecting T</w:t>
        </w:r>
        <w:r>
          <w:rPr>
            <w:rStyle w:val="eop"/>
            <w:color w:val="000000"/>
          </w:rPr>
          <w:t>D</w:t>
        </w:r>
        <w:r w:rsidRPr="00FF0E5C">
          <w:rPr>
            <w:rStyle w:val="eop"/>
            <w:color w:val="000000"/>
          </w:rPr>
          <w:t xml:space="preserve">SP shall </w:t>
        </w:r>
        <w:r>
          <w:rPr>
            <w:rStyle w:val="eop"/>
            <w:color w:val="000000"/>
          </w:rPr>
          <w:t>provide available information to ERCOT to assist with ERCOT’s event analysis;</w:t>
        </w:r>
      </w:ins>
    </w:p>
    <w:p w14:paraId="29E5A360" w14:textId="77777777" w:rsidR="00607273" w:rsidRDefault="00607273" w:rsidP="00607273">
      <w:pPr>
        <w:keepNext/>
        <w:spacing w:before="240" w:after="240"/>
        <w:ind w:left="1440" w:hanging="720"/>
        <w:rPr>
          <w:ins w:id="78" w:author="ERCOT" w:date="2025-11-13T18:23:00Z" w16du:dateUtc="2025-11-14T00:23:00Z"/>
          <w:rStyle w:val="eop"/>
          <w:color w:val="000000"/>
        </w:rPr>
      </w:pPr>
      <w:ins w:id="79" w:author="ERCOT" w:date="2025-11-13T18:23:00Z" w16du:dateUtc="2025-11-14T00:23:00Z">
        <w:r>
          <w:rPr>
            <w:rStyle w:val="eop"/>
            <w:color w:val="000000"/>
          </w:rPr>
          <w:t>(b)</w:t>
        </w:r>
        <w:r>
          <w:rPr>
            <w:rStyle w:val="eop"/>
            <w:color w:val="000000"/>
          </w:rPr>
          <w:tab/>
          <w:t>The Customer representing the LEL shall:</w:t>
        </w:r>
      </w:ins>
    </w:p>
    <w:p w14:paraId="69B95CA2" w14:textId="77777777" w:rsidR="00607273" w:rsidRDefault="00607273" w:rsidP="00607273">
      <w:pPr>
        <w:keepNext/>
        <w:spacing w:before="240" w:after="240"/>
        <w:ind w:left="2160" w:hanging="720"/>
        <w:rPr>
          <w:ins w:id="80" w:author="ERCOT" w:date="2025-11-13T18:23:00Z" w16du:dateUtc="2025-11-14T00:23:00Z"/>
          <w:rStyle w:val="eop"/>
          <w:color w:val="000000"/>
        </w:rPr>
      </w:pPr>
      <w:ins w:id="81" w:author="ERCOT" w:date="2025-11-13T18:23:00Z" w16du:dateUtc="2025-11-14T00:23:00Z">
        <w:r>
          <w:rPr>
            <w:rStyle w:val="eop"/>
            <w:color w:val="000000"/>
          </w:rPr>
          <w:t>(i)</w:t>
        </w:r>
        <w:r>
          <w:rPr>
            <w:rStyle w:val="eop"/>
            <w:color w:val="000000"/>
          </w:rPr>
          <w:tab/>
          <w:t>Investigate and determine the root cause of the frequency ride-through failure and report the results of the investigation to ERCOT within 90 days of ERCOT’s request;</w:t>
        </w:r>
      </w:ins>
    </w:p>
    <w:p w14:paraId="0723ACFD" w14:textId="77777777" w:rsidR="00607273" w:rsidRDefault="00607273" w:rsidP="00607273">
      <w:pPr>
        <w:keepNext/>
        <w:spacing w:before="240" w:after="240"/>
        <w:ind w:left="2160" w:hanging="720"/>
        <w:rPr>
          <w:ins w:id="82" w:author="ERCOT" w:date="2025-11-13T18:23:00Z" w16du:dateUtc="2025-11-14T00:23:00Z"/>
          <w:rStyle w:val="eop"/>
          <w:color w:val="000000"/>
        </w:rPr>
      </w:pPr>
      <w:ins w:id="83" w:author="ERCOT" w:date="2025-11-13T18:23:00Z" w16du:dateUtc="2025-11-14T00:23:00Z">
        <w:r>
          <w:rPr>
            <w:rStyle w:val="eop"/>
            <w:color w:val="000000"/>
          </w:rPr>
          <w:t>(ii)</w:t>
        </w:r>
        <w:r>
          <w:rPr>
            <w:rStyle w:val="eop"/>
            <w:color w:val="000000"/>
          </w:rPr>
          <w:tab/>
          <w:t>Develop a plan to ensure the LEL can meet the applicable ride-through performance requirements and submit the plan to ERCOT within 90 days of completion of (i) above; and</w:t>
        </w:r>
      </w:ins>
    </w:p>
    <w:p w14:paraId="7EB01C3B" w14:textId="77777777" w:rsidR="00607273" w:rsidRDefault="00607273" w:rsidP="00607273">
      <w:pPr>
        <w:keepNext/>
        <w:spacing w:before="240" w:after="240"/>
        <w:ind w:left="2160" w:hanging="720"/>
        <w:rPr>
          <w:ins w:id="84" w:author="ERCOT" w:date="2025-11-13T18:23:00Z" w16du:dateUtc="2025-11-14T00:23:00Z"/>
          <w:rStyle w:val="eop"/>
          <w:color w:val="000000"/>
        </w:rPr>
      </w:pPr>
      <w:ins w:id="85" w:author="ERCOT" w:date="2025-11-13T18:23:00Z" w16du:dateUtc="2025-11-14T00:23:00Z">
        <w:r>
          <w:rPr>
            <w:rStyle w:val="eop"/>
            <w:color w:val="000000"/>
          </w:rPr>
          <w:t>(iii)</w:t>
        </w:r>
        <w:r>
          <w:rPr>
            <w:rStyle w:val="eop"/>
            <w:color w:val="000000"/>
          </w:rPr>
          <w:tab/>
          <w:t>Implement the plan upon ERCOT approval within 180 days of (ii) above unless ERCOT approves a longer timeline.</w:t>
        </w:r>
      </w:ins>
    </w:p>
    <w:p w14:paraId="68FCB0AB" w14:textId="51FA30D5" w:rsidR="00C029A4" w:rsidRPr="00FF0E5C" w:rsidRDefault="00607273" w:rsidP="00607273">
      <w:pPr>
        <w:keepNext/>
        <w:spacing w:before="240" w:after="240"/>
        <w:ind w:left="1440" w:hanging="720"/>
        <w:rPr>
          <w:ins w:id="86" w:author="ERCOT" w:date="2025-11-07T11:52:00Z" w16du:dateUtc="2025-11-07T17:52:00Z"/>
          <w:rStyle w:val="eop"/>
          <w:color w:val="000000"/>
        </w:rPr>
      </w:pPr>
      <w:ins w:id="87" w:author="ERCOT" w:date="2025-11-13T18:23:00Z" w16du:dateUtc="2025-11-14T00:23:00Z">
        <w:r w:rsidRPr="00FF0E5C">
          <w:rPr>
            <w:rStyle w:val="eop"/>
            <w:color w:val="000000"/>
          </w:rPr>
          <w:t>(</w:t>
        </w:r>
        <w:r>
          <w:rPr>
            <w:rStyle w:val="eop"/>
            <w:color w:val="000000"/>
          </w:rPr>
          <w:t>c</w:t>
        </w:r>
        <w:r w:rsidRPr="00FF0E5C">
          <w:rPr>
            <w:rStyle w:val="eop"/>
            <w:color w:val="000000"/>
          </w:rPr>
          <w:t>)</w:t>
        </w:r>
        <w:r w:rsidRPr="00E602A0">
          <w:rPr>
            <w:rStyle w:val="eop"/>
            <w:color w:val="000000"/>
          </w:rPr>
          <w:tab/>
        </w:r>
        <w:r>
          <w:rPr>
            <w:rStyle w:val="eop"/>
            <w:color w:val="000000"/>
          </w:rPr>
          <w:t xml:space="preserve">Notwithstanding the requirements of </w:t>
        </w:r>
      </w:ins>
      <w:ins w:id="88" w:author="ERCOT" w:date="2025-11-13T18:30:00Z" w16du:dateUtc="2025-11-14T00:30:00Z">
        <w:r w:rsidR="00BD6AF3">
          <w:rPr>
            <w:rStyle w:val="eop"/>
            <w:color w:val="000000"/>
          </w:rPr>
          <w:t>p</w:t>
        </w:r>
      </w:ins>
      <w:ins w:id="89" w:author="ERCOT" w:date="2025-11-13T18:23:00Z" w16du:dateUtc="2025-11-14T00:23:00Z">
        <w:r>
          <w:rPr>
            <w:rStyle w:val="eop"/>
            <w:color w:val="000000"/>
          </w:rPr>
          <w:t>aragraph (b)</w:t>
        </w:r>
      </w:ins>
      <w:ins w:id="90" w:author="ERCOT" w:date="2025-11-13T18:31:00Z" w16du:dateUtc="2025-11-14T00:31:00Z">
        <w:r w:rsidR="00BD6AF3">
          <w:rPr>
            <w:rStyle w:val="eop"/>
            <w:color w:val="000000"/>
          </w:rPr>
          <w:t xml:space="preserve"> above</w:t>
        </w:r>
      </w:ins>
      <w:ins w:id="91" w:author="ERCOT" w:date="2025-11-13T18:23:00Z" w16du:dateUtc="2025-11-14T00:23:00Z">
        <w:r>
          <w:rPr>
            <w:rStyle w:val="eop"/>
            <w:color w:val="000000"/>
          </w:rPr>
          <w:t>, i</w:t>
        </w:r>
        <w:r w:rsidRPr="00E602A0">
          <w:rPr>
            <w:rStyle w:val="eop"/>
            <w:color w:val="000000"/>
          </w:rPr>
          <w:t>f ERCOT determines th</w:t>
        </w:r>
        <w:r>
          <w:rPr>
            <w:rStyle w:val="eop"/>
            <w:color w:val="000000"/>
          </w:rPr>
          <w:t xml:space="preserve">at the operation of an LEL following a failure to comply with the requirements of this Section 2.6.4 </w:t>
        </w:r>
        <w:r w:rsidRPr="00E602A0">
          <w:rPr>
            <w:rStyle w:val="eop"/>
            <w:color w:val="000000"/>
          </w:rPr>
          <w:t xml:space="preserve">poses an imminent risk to local or system reliability, </w:t>
        </w:r>
        <w:r>
          <w:rPr>
            <w:rStyle w:val="eop"/>
            <w:color w:val="000000"/>
          </w:rPr>
          <w:t>ERCOT may require the LEL to disconnect from the ERCOT System and remain disconnected until the Customer representing the LEL has demonstrated to ERCOT’s satisfaction that the LEL can comply with the ride-through performance requirements of this Section.</w:t>
        </w:r>
      </w:ins>
    </w:p>
    <w:p w14:paraId="41128E00" w14:textId="77777777" w:rsidR="00C029A4" w:rsidRPr="00D47768" w:rsidRDefault="00C029A4" w:rsidP="00C029A4">
      <w:pPr>
        <w:keepNext/>
        <w:tabs>
          <w:tab w:val="left" w:pos="720"/>
        </w:tabs>
        <w:spacing w:before="240" w:after="240"/>
        <w:outlineLvl w:val="1"/>
        <w:rPr>
          <w:ins w:id="92" w:author="ERCOT" w:date="2025-11-07T11:52:00Z" w16du:dateUtc="2025-11-07T17:52:00Z"/>
          <w:b/>
          <w:szCs w:val="20"/>
        </w:rPr>
      </w:pPr>
      <w:ins w:id="93" w:author="ERCOT" w:date="2025-11-07T11:52:00Z" w16du:dateUtc="2025-11-07T17:52:00Z">
        <w:r w:rsidRPr="00D47768">
          <w:rPr>
            <w:b/>
            <w:szCs w:val="20"/>
          </w:rPr>
          <w:t>2.1</w:t>
        </w:r>
        <w:r>
          <w:rPr>
            <w:b/>
            <w:szCs w:val="20"/>
          </w:rPr>
          <w:t>4</w:t>
        </w:r>
        <w:r w:rsidRPr="00D47768">
          <w:rPr>
            <w:b/>
            <w:szCs w:val="20"/>
          </w:rPr>
          <w:tab/>
          <w:t xml:space="preserve">Voltage Ride-Through Requirements for </w:t>
        </w:r>
        <w:r>
          <w:rPr>
            <w:b/>
            <w:szCs w:val="20"/>
          </w:rPr>
          <w:t>Large Electronic Loads</w:t>
        </w:r>
      </w:ins>
    </w:p>
    <w:p w14:paraId="7FDE75D4" w14:textId="18ACAC16" w:rsidR="00C029A4" w:rsidRDefault="00C029A4" w:rsidP="00C029A4">
      <w:pPr>
        <w:spacing w:after="240"/>
        <w:ind w:left="720" w:hanging="720"/>
        <w:rPr>
          <w:ins w:id="94" w:author="ERCOT" w:date="2025-11-07T11:52:00Z" w16du:dateUtc="2025-11-07T17:52:00Z"/>
        </w:rPr>
      </w:pPr>
      <w:ins w:id="95" w:author="ERCOT" w:date="2025-11-07T11:52:00Z" w16du:dateUtc="2025-11-07T17:52:00Z">
        <w:r>
          <w:t>(1)</w:t>
        </w:r>
        <w:r>
          <w:tab/>
        </w:r>
      </w:ins>
      <w:ins w:id="96" w:author="ERCOT" w:date="2025-11-13T18:23:00Z" w16du:dateUtc="2025-11-14T00:23:00Z">
        <w:r w:rsidR="00607273">
          <w:t>A Customer that proposes to interconnect or maintains an interconnection of a Large Electronic Load (LEL) with the ERCOT System shall ensure the LEL complies with the voltage ride-through requirements of this section, unless:</w:t>
        </w:r>
      </w:ins>
    </w:p>
    <w:p w14:paraId="145B526F" w14:textId="77777777" w:rsidR="00C029A4" w:rsidRDefault="00C029A4" w:rsidP="00C029A4">
      <w:pPr>
        <w:spacing w:after="240"/>
        <w:ind w:left="1440" w:hanging="720"/>
        <w:rPr>
          <w:ins w:id="97" w:author="ERCOT" w:date="2025-11-07T11:52:00Z" w16du:dateUtc="2025-11-07T17:52:00Z"/>
        </w:rPr>
      </w:pPr>
      <w:ins w:id="98" w:author="ERCOT" w:date="2025-11-07T11:52:00Z" w16du:dateUtc="2025-11-07T17:52:00Z">
        <w:r>
          <w:t>(a)</w:t>
        </w:r>
        <w:r>
          <w:tab/>
          <w:t>The LEL received approval to energize from ERCOT on or before November 14, 2025; or</w:t>
        </w:r>
      </w:ins>
    </w:p>
    <w:p w14:paraId="0E762F17" w14:textId="77777777" w:rsidR="00C029A4" w:rsidRDefault="00C029A4" w:rsidP="00C029A4">
      <w:pPr>
        <w:spacing w:after="240"/>
        <w:ind w:left="1440" w:hanging="720"/>
        <w:rPr>
          <w:ins w:id="99" w:author="ERCOT" w:date="2025-11-07T11:52:00Z" w16du:dateUtc="2025-11-07T17:52:00Z"/>
        </w:rPr>
      </w:pPr>
      <w:ins w:id="100" w:author="ERCOT" w:date="2025-11-07T11:52:00Z" w16du:dateUtc="2025-11-07T17:52:00Z">
        <w:r>
          <w:t>(b)</w:t>
        </w:r>
        <w:r>
          <w:tab/>
          <w:t>The LEL satisfied the following requirements on or before November 14, 2025:</w:t>
        </w:r>
      </w:ins>
    </w:p>
    <w:p w14:paraId="66F932C3" w14:textId="77777777" w:rsidR="00C029A4" w:rsidRDefault="00C029A4" w:rsidP="00C029A4">
      <w:pPr>
        <w:spacing w:after="240"/>
        <w:ind w:left="2160" w:hanging="720"/>
        <w:rPr>
          <w:ins w:id="101" w:author="ERCOT" w:date="2025-11-07T11:52:00Z" w16du:dateUtc="2025-11-07T17:52:00Z"/>
        </w:rPr>
      </w:pPr>
      <w:ins w:id="102" w:author="ERCOT" w:date="2025-11-07T11:52:00Z" w16du:dateUtc="2025-11-07T17:52:00Z">
        <w:r>
          <w:t>(i)</w:t>
        </w:r>
        <w:r>
          <w:tab/>
          <w:t xml:space="preserve">Its Large Load Interconnection Study (LLIS) has been completed and results communicated in the manner contemplated by paragraph (6) of </w:t>
        </w:r>
        <w:r w:rsidRPr="00E602A0">
          <w:t>Planning Guide Section 9.4, LLIS Report and Follow-up</w:t>
        </w:r>
        <w:r w:rsidRPr="00331C15">
          <w:t>;</w:t>
        </w:r>
        <w:r>
          <w:t xml:space="preserve"> and</w:t>
        </w:r>
      </w:ins>
    </w:p>
    <w:p w14:paraId="011D3F88" w14:textId="77777777" w:rsidR="00C029A4" w:rsidRDefault="00C029A4" w:rsidP="00C029A4">
      <w:pPr>
        <w:spacing w:after="240"/>
        <w:ind w:left="2160" w:hanging="720"/>
        <w:rPr>
          <w:ins w:id="103" w:author="ERCOT" w:date="2025-11-07T11:52:00Z" w16du:dateUtc="2025-11-07T17:52:00Z"/>
        </w:rPr>
      </w:pPr>
      <w:ins w:id="104" w:author="ERCOT" w:date="2025-11-07T11:52:00Z" w16du:dateUtc="2025-11-07T17:52:00Z">
        <w:r>
          <w:t>(ii)</w:t>
        </w:r>
        <w:r>
          <w:tab/>
          <w:t xml:space="preserve">The interconnecting TDSP for the LEL has provided the confirmation or letter contemplated in </w:t>
        </w:r>
        <w:r w:rsidRPr="00E602A0">
          <w:t>Planning Guide Section 9.5, Interconnection Agreements and Responsibilities</w:t>
        </w:r>
        <w:r>
          <w:t>.</w:t>
        </w:r>
      </w:ins>
    </w:p>
    <w:p w14:paraId="5A1AEBF8" w14:textId="39423789" w:rsidR="00C029A4" w:rsidRDefault="00C029A4" w:rsidP="00C029A4">
      <w:pPr>
        <w:spacing w:after="240"/>
        <w:ind w:left="720" w:hanging="720"/>
        <w:rPr>
          <w:ins w:id="105" w:author="ERCOT" w:date="2025-11-07T11:52:00Z" w16du:dateUtc="2025-11-07T17:52:00Z"/>
          <w:iCs/>
          <w:szCs w:val="20"/>
        </w:rPr>
      </w:pPr>
      <w:ins w:id="106" w:author="ERCOT" w:date="2025-11-07T11:52:00Z" w16du:dateUtc="2025-11-07T17:52:00Z">
        <w:r w:rsidRPr="00D47768">
          <w:rPr>
            <w:iCs/>
            <w:szCs w:val="20"/>
          </w:rPr>
          <w:lastRenderedPageBreak/>
          <w:t>(</w:t>
        </w:r>
        <w:r>
          <w:rPr>
            <w:iCs/>
            <w:szCs w:val="20"/>
          </w:rPr>
          <w:t>2</w:t>
        </w:r>
        <w:r w:rsidRPr="00D47768">
          <w:rPr>
            <w:iCs/>
            <w:szCs w:val="20"/>
          </w:rPr>
          <w:t>)</w:t>
        </w:r>
        <w:r w:rsidRPr="00D47768">
          <w:rPr>
            <w:iCs/>
            <w:szCs w:val="20"/>
          </w:rPr>
          <w:tab/>
        </w:r>
        <w:r>
          <w:rPr>
            <w:iCs/>
            <w:szCs w:val="20"/>
          </w:rPr>
          <w:t xml:space="preserve">An </w:t>
        </w:r>
        <w:r>
          <w:t xml:space="preserve">LEL interconnecting with the ERCOT System </w:t>
        </w:r>
        <w:r>
          <w:rPr>
            <w:iCs/>
            <w:szCs w:val="20"/>
          </w:rPr>
          <w:t>shall</w:t>
        </w:r>
        <w:r w:rsidRPr="00DA7AB7">
          <w:rPr>
            <w:iCs/>
            <w:szCs w:val="20"/>
          </w:rPr>
          <w:t xml:space="preserve"> </w:t>
        </w:r>
        <w:r>
          <w:rPr>
            <w:iCs/>
            <w:szCs w:val="20"/>
          </w:rPr>
          <w:t xml:space="preserve">ride through the </w:t>
        </w:r>
        <w:r w:rsidRPr="00372E47">
          <w:rPr>
            <w:iCs/>
            <w:szCs w:val="20"/>
          </w:rPr>
          <w:t xml:space="preserve">root-mean-square </w:t>
        </w:r>
        <w:r>
          <w:rPr>
            <w:iCs/>
            <w:szCs w:val="20"/>
          </w:rPr>
          <w:t xml:space="preserve">positive sequence </w:t>
        </w:r>
        <w:r w:rsidRPr="00372E47">
          <w:rPr>
            <w:iCs/>
            <w:szCs w:val="20"/>
          </w:rPr>
          <w:t>voltage</w:t>
        </w:r>
        <w:r>
          <w:rPr>
            <w:iCs/>
            <w:szCs w:val="20"/>
          </w:rPr>
          <w:t xml:space="preserve"> conditions of the magnitude and duration specified in Table A below, as measured at the LEL’s Service Delivery Point, or if the LEL is co-located with a Generation Resource or Energy Storage Resource, at the Point of Interconnection Bus (POIB) of that Resource.</w:t>
        </w:r>
      </w:ins>
      <w:ins w:id="107" w:author="ERCOT" w:date="2025-11-13T18:31:00Z" w16du:dateUtc="2025-11-14T00:31:00Z">
        <w:r w:rsidR="00BD6AF3">
          <w:rPr>
            <w:iCs/>
            <w:szCs w:val="20"/>
          </w:rPr>
          <w:t xml:space="preserve"> </w:t>
        </w:r>
      </w:ins>
      <w:ins w:id="108" w:author="ERCOT" w:date="2025-11-07T11:52:00Z" w16du:dateUtc="2025-11-07T17:52:00Z">
        <w:r>
          <w:rPr>
            <w:iCs/>
            <w:szCs w:val="20"/>
          </w:rPr>
          <w:t xml:space="preserve"> An LEL shall remain connected to the Transmission Grid during voltage conditions requiring ride-through. </w:t>
        </w:r>
      </w:ins>
      <w:ins w:id="109" w:author="ERCOT" w:date="2025-11-13T18:31:00Z" w16du:dateUtc="2025-11-14T00:31:00Z">
        <w:r w:rsidR="00BD6AF3">
          <w:rPr>
            <w:iCs/>
            <w:szCs w:val="20"/>
          </w:rPr>
          <w:t xml:space="preserve"> </w:t>
        </w:r>
      </w:ins>
      <w:ins w:id="110" w:author="ERCOT" w:date="2025-11-07T11:52:00Z" w16du:dateUtc="2025-11-07T17:52:00Z">
        <w:r>
          <w:rPr>
            <w:iCs/>
            <w:szCs w:val="20"/>
          </w:rPr>
          <w:t>Additional LEL performance requirements for voltage conditions requiring ride-through are listed below.</w:t>
        </w:r>
      </w:ins>
    </w:p>
    <w:p w14:paraId="55DB5F56" w14:textId="77777777" w:rsidR="00C029A4" w:rsidRDefault="00C029A4" w:rsidP="00C029A4">
      <w:pPr>
        <w:spacing w:after="120"/>
        <w:ind w:left="720" w:hanging="720"/>
        <w:jc w:val="center"/>
        <w:rPr>
          <w:ins w:id="111" w:author="ERCOT" w:date="2025-11-07T11:52:00Z" w16du:dateUtc="2025-11-07T17:52:00Z"/>
          <w:iCs/>
          <w:szCs w:val="20"/>
        </w:rPr>
      </w:pPr>
      <w:ins w:id="112" w:author="ERCOT" w:date="2025-11-07T11:52:00Z" w16du:dateUtc="2025-11-07T17:52:00Z">
        <w:r>
          <w:rPr>
            <w:b/>
            <w:bCs/>
            <w:iCs/>
            <w:szCs w:val="20"/>
          </w:rPr>
          <w:t>Table A</w:t>
        </w:r>
      </w:ins>
    </w:p>
    <w:tbl>
      <w:tblPr>
        <w:tblStyle w:val="FormulaVariableTable"/>
        <w:tblW w:w="6934" w:type="dxa"/>
        <w:jc w:val="center"/>
        <w:tblInd w:w="0" w:type="dxa"/>
        <w:tblLook w:val="04A0" w:firstRow="1" w:lastRow="0" w:firstColumn="1" w:lastColumn="0" w:noHBand="0" w:noVBand="1"/>
      </w:tblPr>
      <w:tblGrid>
        <w:gridCol w:w="3263"/>
        <w:gridCol w:w="3671"/>
      </w:tblGrid>
      <w:tr w:rsidR="00C029A4" w:rsidRPr="00D47768" w14:paraId="46843C37" w14:textId="77777777" w:rsidTr="004B4992">
        <w:trPr>
          <w:cnfStyle w:val="100000000000" w:firstRow="1" w:lastRow="0" w:firstColumn="0" w:lastColumn="0" w:oddVBand="0" w:evenVBand="0" w:oddHBand="0" w:evenHBand="0" w:firstRowFirstColumn="0" w:firstRowLastColumn="0" w:lastRowFirstColumn="0" w:lastRowLastColumn="0"/>
          <w:trHeight w:val="600"/>
          <w:jc w:val="center"/>
          <w:ins w:id="113" w:author="ERCOT" w:date="2025-11-07T11:52:00Z"/>
        </w:trPr>
        <w:tc>
          <w:tcPr>
            <w:cnfStyle w:val="001000000000" w:firstRow="0" w:lastRow="0" w:firstColumn="1" w:lastColumn="0" w:oddVBand="0" w:evenVBand="0" w:oddHBand="0" w:evenHBand="0" w:firstRowFirstColumn="0" w:firstRowLastColumn="0" w:lastRowFirstColumn="0" w:lastRowLastColumn="0"/>
            <w:tcW w:w="0" w:type="dxa"/>
            <w:hideMark/>
          </w:tcPr>
          <w:p w14:paraId="5BE54E2B" w14:textId="77777777" w:rsidR="00C029A4" w:rsidRPr="00545D6C" w:rsidRDefault="00C029A4" w:rsidP="004B4992">
            <w:pPr>
              <w:jc w:val="center"/>
              <w:rPr>
                <w:ins w:id="114" w:author="ERCOT" w:date="2025-11-07T11:52:00Z" w16du:dateUtc="2025-11-07T17:52:00Z"/>
                <w:color w:val="000000"/>
              </w:rPr>
            </w:pPr>
            <w:ins w:id="115" w:author="ERCOT" w:date="2025-11-07T11:52:00Z" w16du:dateUtc="2025-11-07T17:52:00Z">
              <w:r w:rsidRPr="00545D6C">
                <w:rPr>
                  <w:color w:val="000000"/>
                </w:rPr>
                <w:t xml:space="preserve">Root-Mean-Square </w:t>
              </w:r>
              <w:r>
                <w:rPr>
                  <w:color w:val="000000"/>
                </w:rPr>
                <w:t xml:space="preserve">Positive Sequence </w:t>
              </w:r>
              <w:r w:rsidRPr="00545D6C">
                <w:rPr>
                  <w:color w:val="000000"/>
                </w:rPr>
                <w:t>Voltage</w:t>
              </w:r>
            </w:ins>
          </w:p>
          <w:p w14:paraId="06F49EFE" w14:textId="77777777" w:rsidR="00C029A4" w:rsidRPr="00545D6C" w:rsidRDefault="00C029A4" w:rsidP="004B4992">
            <w:pPr>
              <w:jc w:val="center"/>
              <w:rPr>
                <w:ins w:id="116" w:author="ERCOT" w:date="2025-11-07T11:52:00Z" w16du:dateUtc="2025-11-07T17:52:00Z"/>
                <w:color w:val="000000"/>
              </w:rPr>
            </w:pPr>
            <w:ins w:id="117" w:author="ERCOT" w:date="2025-11-07T11:52:00Z" w16du:dateUtc="2025-11-07T17:52:00Z">
              <w:r w:rsidRPr="00545D6C">
                <w:rPr>
                  <w:color w:val="000000"/>
                </w:rPr>
                <w:t>(p.u. of nominal)</w:t>
              </w:r>
            </w:ins>
          </w:p>
        </w:tc>
        <w:tc>
          <w:tcPr>
            <w:tcW w:w="0" w:type="dxa"/>
            <w:hideMark/>
          </w:tcPr>
          <w:p w14:paraId="718421CE" w14:textId="77777777" w:rsidR="00C029A4" w:rsidRPr="00545D6C" w:rsidRDefault="00C029A4" w:rsidP="004B4992">
            <w:pPr>
              <w:jc w:val="center"/>
              <w:cnfStyle w:val="100000000000" w:firstRow="1" w:lastRow="0" w:firstColumn="0" w:lastColumn="0" w:oddVBand="0" w:evenVBand="0" w:oddHBand="0" w:evenHBand="0" w:firstRowFirstColumn="0" w:firstRowLastColumn="0" w:lastRowFirstColumn="0" w:lastRowLastColumn="0"/>
              <w:rPr>
                <w:ins w:id="118" w:author="ERCOT" w:date="2025-11-07T11:52:00Z" w16du:dateUtc="2025-11-07T17:52:00Z"/>
                <w:color w:val="000000"/>
              </w:rPr>
            </w:pPr>
            <w:ins w:id="119" w:author="ERCOT" w:date="2025-11-07T11:52:00Z" w16du:dateUtc="2025-11-07T17:52:00Z">
              <w:r w:rsidRPr="00545D6C">
                <w:rPr>
                  <w:color w:val="000000"/>
                </w:rPr>
                <w:t>Minimum Ride-Through Time</w:t>
              </w:r>
            </w:ins>
          </w:p>
          <w:p w14:paraId="7511CA21" w14:textId="77777777" w:rsidR="00C029A4" w:rsidRPr="00545D6C" w:rsidRDefault="00C029A4" w:rsidP="004B4992">
            <w:pPr>
              <w:jc w:val="center"/>
              <w:cnfStyle w:val="100000000000" w:firstRow="1" w:lastRow="0" w:firstColumn="0" w:lastColumn="0" w:oddVBand="0" w:evenVBand="0" w:oddHBand="0" w:evenHBand="0" w:firstRowFirstColumn="0" w:firstRowLastColumn="0" w:lastRowFirstColumn="0" w:lastRowLastColumn="0"/>
              <w:rPr>
                <w:ins w:id="120" w:author="ERCOT" w:date="2025-11-07T11:52:00Z" w16du:dateUtc="2025-11-07T17:52:00Z"/>
                <w:color w:val="000000"/>
              </w:rPr>
            </w:pPr>
            <w:ins w:id="121" w:author="ERCOT" w:date="2025-11-07T11:52:00Z" w16du:dateUtc="2025-11-07T17:52:00Z">
              <w:r w:rsidRPr="00545D6C">
                <w:rPr>
                  <w:color w:val="000000"/>
                </w:rPr>
                <w:t>(seconds)</w:t>
              </w:r>
            </w:ins>
          </w:p>
        </w:tc>
      </w:tr>
      <w:tr w:rsidR="00C029A4" w:rsidRPr="00D47768" w14:paraId="17CE5191" w14:textId="77777777" w:rsidTr="004B4992">
        <w:trPr>
          <w:trHeight w:val="300"/>
          <w:jc w:val="center"/>
          <w:ins w:id="122" w:author="ERCOT" w:date="2025-11-07T11:52:00Z"/>
        </w:trPr>
        <w:tc>
          <w:tcPr>
            <w:cnfStyle w:val="001000000000" w:firstRow="0" w:lastRow="0" w:firstColumn="1" w:lastColumn="0" w:oddVBand="0" w:evenVBand="0" w:oddHBand="0" w:evenHBand="0" w:firstRowFirstColumn="0" w:firstRowLastColumn="0" w:lastRowFirstColumn="0" w:lastRowLastColumn="0"/>
            <w:tcW w:w="0" w:type="dxa"/>
            <w:noWrap/>
            <w:hideMark/>
          </w:tcPr>
          <w:p w14:paraId="5A06D6EE" w14:textId="77777777" w:rsidR="00C029A4" w:rsidRPr="00602C0F" w:rsidRDefault="00C029A4" w:rsidP="004B4992">
            <w:pPr>
              <w:jc w:val="center"/>
              <w:rPr>
                <w:ins w:id="123" w:author="ERCOT" w:date="2025-11-07T11:52:00Z" w16du:dateUtc="2025-11-07T17:52:00Z"/>
                <w:color w:val="000000"/>
              </w:rPr>
            </w:pPr>
            <w:ins w:id="124" w:author="ERCOT" w:date="2025-11-07T11:52:00Z" w16du:dateUtc="2025-11-07T17:52:00Z">
              <w:r w:rsidRPr="00602C0F">
                <w:rPr>
                  <w:color w:val="000000"/>
                </w:rPr>
                <w:t>V &gt; 1.20</w:t>
              </w:r>
            </w:ins>
          </w:p>
        </w:tc>
        <w:tc>
          <w:tcPr>
            <w:tcW w:w="0" w:type="dxa"/>
          </w:tcPr>
          <w:p w14:paraId="53705734" w14:textId="77777777" w:rsidR="00C029A4" w:rsidRPr="00602C0F" w:rsidRDefault="00C029A4" w:rsidP="004B4992">
            <w:pPr>
              <w:jc w:val="center"/>
              <w:cnfStyle w:val="000000000000" w:firstRow="0" w:lastRow="0" w:firstColumn="0" w:lastColumn="0" w:oddVBand="0" w:evenVBand="0" w:oddHBand="0" w:evenHBand="0" w:firstRowFirstColumn="0" w:firstRowLastColumn="0" w:lastRowFirstColumn="0" w:lastRowLastColumn="0"/>
              <w:rPr>
                <w:ins w:id="125" w:author="ERCOT" w:date="2025-11-07T11:52:00Z" w16du:dateUtc="2025-11-07T17:52:00Z"/>
                <w:color w:val="000000"/>
              </w:rPr>
            </w:pPr>
            <w:ins w:id="126" w:author="ERCOT" w:date="2025-11-07T11:52:00Z" w16du:dateUtc="2025-11-07T17:52:00Z">
              <w:r w:rsidRPr="00602C0F">
                <w:rPr>
                  <w:color w:val="000000"/>
                </w:rPr>
                <w:t>May ride-through or trip</w:t>
              </w:r>
            </w:ins>
          </w:p>
        </w:tc>
      </w:tr>
      <w:tr w:rsidR="00C029A4" w:rsidRPr="00D47768" w14:paraId="4B122283" w14:textId="77777777" w:rsidTr="004B4992">
        <w:trPr>
          <w:trHeight w:val="300"/>
          <w:jc w:val="center"/>
          <w:ins w:id="127" w:author="ERCOT" w:date="2025-11-07T11:52:00Z"/>
        </w:trPr>
        <w:tc>
          <w:tcPr>
            <w:cnfStyle w:val="001000000000" w:firstRow="0" w:lastRow="0" w:firstColumn="1" w:lastColumn="0" w:oddVBand="0" w:evenVBand="0" w:oddHBand="0" w:evenHBand="0" w:firstRowFirstColumn="0" w:firstRowLastColumn="0" w:lastRowFirstColumn="0" w:lastRowLastColumn="0"/>
            <w:tcW w:w="0" w:type="dxa"/>
            <w:noWrap/>
            <w:hideMark/>
          </w:tcPr>
          <w:p w14:paraId="611BDBD3" w14:textId="77777777" w:rsidR="00C029A4" w:rsidRPr="00602C0F" w:rsidRDefault="00C029A4" w:rsidP="004B4992">
            <w:pPr>
              <w:jc w:val="center"/>
              <w:rPr>
                <w:ins w:id="128" w:author="ERCOT" w:date="2025-11-07T11:52:00Z" w16du:dateUtc="2025-11-07T17:52:00Z"/>
                <w:color w:val="000000"/>
              </w:rPr>
            </w:pPr>
            <w:ins w:id="129" w:author="ERCOT" w:date="2025-11-07T11:52:00Z" w16du:dateUtc="2025-11-07T17:52:00Z">
              <w:r w:rsidRPr="00602C0F">
                <w:rPr>
                  <w:color w:val="000000"/>
                </w:rPr>
                <w:t>1.10 &lt; V ≤ 1.20</w:t>
              </w:r>
            </w:ins>
          </w:p>
        </w:tc>
        <w:tc>
          <w:tcPr>
            <w:tcW w:w="0" w:type="dxa"/>
            <w:hideMark/>
          </w:tcPr>
          <w:p w14:paraId="04CD17AE" w14:textId="77777777" w:rsidR="00C029A4" w:rsidRPr="00602C0F" w:rsidRDefault="00C029A4" w:rsidP="004B4992">
            <w:pPr>
              <w:jc w:val="center"/>
              <w:cnfStyle w:val="000000000000" w:firstRow="0" w:lastRow="0" w:firstColumn="0" w:lastColumn="0" w:oddVBand="0" w:evenVBand="0" w:oddHBand="0" w:evenHBand="0" w:firstRowFirstColumn="0" w:firstRowLastColumn="0" w:lastRowFirstColumn="0" w:lastRowLastColumn="0"/>
              <w:rPr>
                <w:ins w:id="130" w:author="ERCOT" w:date="2025-11-07T11:52:00Z" w16du:dateUtc="2025-11-07T17:52:00Z"/>
                <w:color w:val="000000"/>
              </w:rPr>
            </w:pPr>
            <w:ins w:id="131" w:author="ERCOT" w:date="2025-11-07T11:52:00Z" w16du:dateUtc="2025-11-07T17:52:00Z">
              <w:r w:rsidRPr="00602C0F">
                <w:rPr>
                  <w:color w:val="000000"/>
                </w:rPr>
                <w:t>2.0</w:t>
              </w:r>
            </w:ins>
          </w:p>
        </w:tc>
      </w:tr>
      <w:tr w:rsidR="00C029A4" w:rsidRPr="00D47768" w14:paraId="2030D645" w14:textId="77777777" w:rsidTr="004B4992">
        <w:trPr>
          <w:trHeight w:val="300"/>
          <w:jc w:val="center"/>
          <w:ins w:id="132" w:author="ERCOT" w:date="2025-11-07T11:52:00Z"/>
        </w:trPr>
        <w:tc>
          <w:tcPr>
            <w:cnfStyle w:val="001000000000" w:firstRow="0" w:lastRow="0" w:firstColumn="1" w:lastColumn="0" w:oddVBand="0" w:evenVBand="0" w:oddHBand="0" w:evenHBand="0" w:firstRowFirstColumn="0" w:firstRowLastColumn="0" w:lastRowFirstColumn="0" w:lastRowLastColumn="0"/>
            <w:tcW w:w="0" w:type="dxa"/>
            <w:noWrap/>
            <w:hideMark/>
          </w:tcPr>
          <w:p w14:paraId="11C2CD31" w14:textId="77777777" w:rsidR="00C029A4" w:rsidRPr="00602C0F" w:rsidRDefault="00C029A4" w:rsidP="004B4992">
            <w:pPr>
              <w:jc w:val="center"/>
              <w:rPr>
                <w:ins w:id="133" w:author="ERCOT" w:date="2025-11-07T11:52:00Z" w16du:dateUtc="2025-11-07T17:52:00Z"/>
                <w:color w:val="000000"/>
              </w:rPr>
            </w:pPr>
            <w:ins w:id="134" w:author="ERCOT" w:date="2025-11-07T11:52:00Z" w16du:dateUtc="2025-11-07T17:52:00Z">
              <w:r w:rsidRPr="00602C0F">
                <w:rPr>
                  <w:color w:val="000000"/>
                </w:rPr>
                <w:t>0.90 ≤ V ≤ 1.10</w:t>
              </w:r>
            </w:ins>
          </w:p>
        </w:tc>
        <w:tc>
          <w:tcPr>
            <w:tcW w:w="0" w:type="dxa"/>
            <w:hideMark/>
          </w:tcPr>
          <w:p w14:paraId="79467CDB" w14:textId="77777777" w:rsidR="00C029A4" w:rsidRPr="00602C0F" w:rsidRDefault="00C029A4" w:rsidP="004B4992">
            <w:pPr>
              <w:jc w:val="center"/>
              <w:cnfStyle w:val="000000000000" w:firstRow="0" w:lastRow="0" w:firstColumn="0" w:lastColumn="0" w:oddVBand="0" w:evenVBand="0" w:oddHBand="0" w:evenHBand="0" w:firstRowFirstColumn="0" w:firstRowLastColumn="0" w:lastRowFirstColumn="0" w:lastRowLastColumn="0"/>
              <w:rPr>
                <w:ins w:id="135" w:author="ERCOT" w:date="2025-11-07T11:52:00Z" w16du:dateUtc="2025-11-07T17:52:00Z"/>
                <w:color w:val="000000"/>
              </w:rPr>
            </w:pPr>
            <w:ins w:id="136" w:author="ERCOT" w:date="2025-11-07T11:52:00Z" w16du:dateUtc="2025-11-07T17:52:00Z">
              <w:r w:rsidRPr="00602C0F">
                <w:rPr>
                  <w:color w:val="000000"/>
                </w:rPr>
                <w:t>Continuous</w:t>
              </w:r>
            </w:ins>
          </w:p>
        </w:tc>
      </w:tr>
      <w:tr w:rsidR="00C029A4" w:rsidRPr="00D47768" w14:paraId="3491FE06" w14:textId="77777777" w:rsidTr="004B4992">
        <w:trPr>
          <w:trHeight w:val="300"/>
          <w:jc w:val="center"/>
          <w:ins w:id="137" w:author="ERCOT" w:date="2025-11-07T11:52:00Z"/>
        </w:trPr>
        <w:tc>
          <w:tcPr>
            <w:cnfStyle w:val="001000000000" w:firstRow="0" w:lastRow="0" w:firstColumn="1" w:lastColumn="0" w:oddVBand="0" w:evenVBand="0" w:oddHBand="0" w:evenHBand="0" w:firstRowFirstColumn="0" w:firstRowLastColumn="0" w:lastRowFirstColumn="0" w:lastRowLastColumn="0"/>
            <w:tcW w:w="0" w:type="dxa"/>
            <w:noWrap/>
          </w:tcPr>
          <w:p w14:paraId="0C98E086" w14:textId="77777777" w:rsidR="00C029A4" w:rsidRPr="00602C0F" w:rsidRDefault="00C029A4" w:rsidP="004B4992">
            <w:pPr>
              <w:jc w:val="center"/>
              <w:rPr>
                <w:ins w:id="138" w:author="ERCOT" w:date="2025-11-07T11:52:00Z" w16du:dateUtc="2025-11-07T17:52:00Z"/>
                <w:color w:val="000000"/>
              </w:rPr>
            </w:pPr>
            <w:ins w:id="139" w:author="ERCOT" w:date="2025-11-07T11:52:00Z" w16du:dateUtc="2025-11-07T17:52:00Z">
              <w:r w:rsidRPr="00602C0F">
                <w:rPr>
                  <w:color w:val="000000"/>
                </w:rPr>
                <w:t>0.80 ≤ V &lt; 0.90</w:t>
              </w:r>
            </w:ins>
          </w:p>
        </w:tc>
        <w:tc>
          <w:tcPr>
            <w:tcW w:w="0" w:type="dxa"/>
          </w:tcPr>
          <w:p w14:paraId="5FEA24C8" w14:textId="77777777" w:rsidR="00C029A4" w:rsidRPr="00602C0F" w:rsidRDefault="00C029A4" w:rsidP="004B4992">
            <w:pPr>
              <w:jc w:val="center"/>
              <w:cnfStyle w:val="000000000000" w:firstRow="0" w:lastRow="0" w:firstColumn="0" w:lastColumn="0" w:oddVBand="0" w:evenVBand="0" w:oddHBand="0" w:evenHBand="0" w:firstRowFirstColumn="0" w:firstRowLastColumn="0" w:lastRowFirstColumn="0" w:lastRowLastColumn="0"/>
              <w:rPr>
                <w:ins w:id="140" w:author="ERCOT" w:date="2025-11-07T11:52:00Z" w16du:dateUtc="2025-11-07T17:52:00Z"/>
                <w:color w:val="000000"/>
              </w:rPr>
            </w:pPr>
            <w:ins w:id="141" w:author="ERCOT" w:date="2025-11-07T11:52:00Z" w16du:dateUtc="2025-11-07T17:52:00Z">
              <w:r w:rsidRPr="00602C0F">
                <w:rPr>
                  <w:color w:val="000000"/>
                </w:rPr>
                <w:t>2.0</w:t>
              </w:r>
            </w:ins>
          </w:p>
        </w:tc>
      </w:tr>
      <w:tr w:rsidR="00C029A4" w:rsidRPr="00D47768" w14:paraId="536153C0" w14:textId="77777777" w:rsidTr="004B4992">
        <w:trPr>
          <w:trHeight w:val="300"/>
          <w:jc w:val="center"/>
          <w:ins w:id="142" w:author="ERCOT" w:date="2025-11-07T11:52:00Z"/>
        </w:trPr>
        <w:tc>
          <w:tcPr>
            <w:cnfStyle w:val="001000000000" w:firstRow="0" w:lastRow="0" w:firstColumn="1" w:lastColumn="0" w:oddVBand="0" w:evenVBand="0" w:oddHBand="0" w:evenHBand="0" w:firstRowFirstColumn="0" w:firstRowLastColumn="0" w:lastRowFirstColumn="0" w:lastRowLastColumn="0"/>
            <w:tcW w:w="0" w:type="dxa"/>
            <w:noWrap/>
          </w:tcPr>
          <w:p w14:paraId="5FCAFF33" w14:textId="77777777" w:rsidR="00C029A4" w:rsidRPr="00602C0F" w:rsidRDefault="00C029A4" w:rsidP="004B4992">
            <w:pPr>
              <w:jc w:val="center"/>
              <w:rPr>
                <w:ins w:id="143" w:author="ERCOT" w:date="2025-11-07T11:52:00Z" w16du:dateUtc="2025-11-07T17:52:00Z"/>
                <w:color w:val="000000"/>
              </w:rPr>
            </w:pPr>
            <w:ins w:id="144" w:author="ERCOT" w:date="2025-11-07T11:52:00Z" w16du:dateUtc="2025-11-07T17:52:00Z">
              <w:r w:rsidRPr="00602C0F">
                <w:rPr>
                  <w:color w:val="000000"/>
                </w:rPr>
                <w:t>0.50 ≤ V &lt; 0.80</w:t>
              </w:r>
            </w:ins>
          </w:p>
        </w:tc>
        <w:tc>
          <w:tcPr>
            <w:tcW w:w="0" w:type="dxa"/>
          </w:tcPr>
          <w:p w14:paraId="09AD2B43" w14:textId="77777777" w:rsidR="00C029A4" w:rsidRPr="00602C0F" w:rsidRDefault="00C029A4" w:rsidP="004B4992">
            <w:pPr>
              <w:jc w:val="center"/>
              <w:cnfStyle w:val="000000000000" w:firstRow="0" w:lastRow="0" w:firstColumn="0" w:lastColumn="0" w:oddVBand="0" w:evenVBand="0" w:oddHBand="0" w:evenHBand="0" w:firstRowFirstColumn="0" w:firstRowLastColumn="0" w:lastRowFirstColumn="0" w:lastRowLastColumn="0"/>
              <w:rPr>
                <w:ins w:id="145" w:author="ERCOT" w:date="2025-11-07T11:52:00Z" w16du:dateUtc="2025-11-07T17:52:00Z"/>
                <w:color w:val="000000"/>
              </w:rPr>
            </w:pPr>
            <w:ins w:id="146" w:author="ERCOT" w:date="2025-11-07T11:52:00Z" w16du:dateUtc="2025-11-07T17:52:00Z">
              <w:r w:rsidRPr="00602C0F">
                <w:rPr>
                  <w:color w:val="000000"/>
                </w:rPr>
                <w:t>0.5</w:t>
              </w:r>
            </w:ins>
          </w:p>
        </w:tc>
      </w:tr>
      <w:tr w:rsidR="00C029A4" w:rsidRPr="00D47768" w14:paraId="44C86B26" w14:textId="77777777" w:rsidTr="004B4992">
        <w:trPr>
          <w:trHeight w:val="300"/>
          <w:jc w:val="center"/>
          <w:ins w:id="147" w:author="ERCOT" w:date="2025-11-07T11:52:00Z"/>
        </w:trPr>
        <w:tc>
          <w:tcPr>
            <w:cnfStyle w:val="001000000000" w:firstRow="0" w:lastRow="0" w:firstColumn="1" w:lastColumn="0" w:oddVBand="0" w:evenVBand="0" w:oddHBand="0" w:evenHBand="0" w:firstRowFirstColumn="0" w:firstRowLastColumn="0" w:lastRowFirstColumn="0" w:lastRowLastColumn="0"/>
            <w:tcW w:w="0" w:type="dxa"/>
            <w:noWrap/>
          </w:tcPr>
          <w:p w14:paraId="57D6BF3F" w14:textId="77777777" w:rsidR="00C029A4" w:rsidRPr="00602C0F" w:rsidRDefault="00C029A4" w:rsidP="004B4992">
            <w:pPr>
              <w:jc w:val="center"/>
              <w:rPr>
                <w:ins w:id="148" w:author="ERCOT" w:date="2025-11-07T11:52:00Z" w16du:dateUtc="2025-11-07T17:52:00Z"/>
                <w:color w:val="000000"/>
              </w:rPr>
            </w:pPr>
            <w:ins w:id="149" w:author="ERCOT" w:date="2025-11-07T11:52:00Z" w16du:dateUtc="2025-11-07T17:52:00Z">
              <w:r w:rsidRPr="00602C0F">
                <w:rPr>
                  <w:color w:val="000000"/>
                </w:rPr>
                <w:t>0.</w:t>
              </w:r>
              <w:r>
                <w:rPr>
                  <w:color w:val="000000"/>
                </w:rPr>
                <w:t>2</w:t>
              </w:r>
              <w:r w:rsidRPr="00602C0F">
                <w:rPr>
                  <w:color w:val="000000"/>
                </w:rPr>
                <w:t>0 ≤ V &lt; 0.</w:t>
              </w:r>
              <w:r>
                <w:rPr>
                  <w:color w:val="000000"/>
                </w:rPr>
                <w:t>5</w:t>
              </w:r>
              <w:r w:rsidRPr="00602C0F">
                <w:rPr>
                  <w:color w:val="000000"/>
                </w:rPr>
                <w:t>0</w:t>
              </w:r>
            </w:ins>
          </w:p>
        </w:tc>
        <w:tc>
          <w:tcPr>
            <w:tcW w:w="0" w:type="dxa"/>
          </w:tcPr>
          <w:p w14:paraId="6473AD33" w14:textId="77777777" w:rsidR="00C029A4" w:rsidRPr="00602C0F" w:rsidRDefault="00C029A4" w:rsidP="004B4992">
            <w:pPr>
              <w:jc w:val="center"/>
              <w:cnfStyle w:val="000000000000" w:firstRow="0" w:lastRow="0" w:firstColumn="0" w:lastColumn="0" w:oddVBand="0" w:evenVBand="0" w:oddHBand="0" w:evenHBand="0" w:firstRowFirstColumn="0" w:firstRowLastColumn="0" w:lastRowFirstColumn="0" w:lastRowLastColumn="0"/>
              <w:rPr>
                <w:ins w:id="150" w:author="ERCOT" w:date="2025-11-07T11:52:00Z" w16du:dateUtc="2025-11-07T17:52:00Z"/>
                <w:color w:val="000000"/>
              </w:rPr>
            </w:pPr>
            <w:ins w:id="151" w:author="ERCOT" w:date="2025-11-07T11:52:00Z" w16du:dateUtc="2025-11-07T17:52:00Z">
              <w:r w:rsidRPr="00602C0F">
                <w:rPr>
                  <w:color w:val="000000"/>
                </w:rPr>
                <w:t>0.</w:t>
              </w:r>
              <w:r>
                <w:rPr>
                  <w:color w:val="000000"/>
                </w:rPr>
                <w:t>25</w:t>
              </w:r>
            </w:ins>
          </w:p>
        </w:tc>
      </w:tr>
      <w:tr w:rsidR="00C029A4" w:rsidRPr="00D47768" w14:paraId="038515F8" w14:textId="77777777" w:rsidTr="004B4992">
        <w:trPr>
          <w:trHeight w:val="300"/>
          <w:jc w:val="center"/>
          <w:ins w:id="152" w:author="ERCOT" w:date="2025-11-07T11:52:00Z"/>
        </w:trPr>
        <w:tc>
          <w:tcPr>
            <w:cnfStyle w:val="001000000000" w:firstRow="0" w:lastRow="0" w:firstColumn="1" w:lastColumn="0" w:oddVBand="0" w:evenVBand="0" w:oddHBand="0" w:evenHBand="0" w:firstRowFirstColumn="0" w:firstRowLastColumn="0" w:lastRowFirstColumn="0" w:lastRowLastColumn="0"/>
            <w:tcW w:w="0" w:type="dxa"/>
            <w:noWrap/>
          </w:tcPr>
          <w:p w14:paraId="57C360AD" w14:textId="77777777" w:rsidR="00C029A4" w:rsidRPr="00602C0F" w:rsidRDefault="00C029A4" w:rsidP="004B4992">
            <w:pPr>
              <w:jc w:val="center"/>
              <w:rPr>
                <w:ins w:id="153" w:author="ERCOT" w:date="2025-11-07T11:52:00Z" w16du:dateUtc="2025-11-07T17:52:00Z"/>
                <w:color w:val="000000"/>
              </w:rPr>
            </w:pPr>
            <w:ins w:id="154" w:author="ERCOT" w:date="2025-11-07T11:52:00Z" w16du:dateUtc="2025-11-07T17:52:00Z">
              <w:r>
                <w:rPr>
                  <w:color w:val="000000"/>
                </w:rPr>
                <w:t>V &lt; 0.20</w:t>
              </w:r>
            </w:ins>
          </w:p>
        </w:tc>
        <w:tc>
          <w:tcPr>
            <w:tcW w:w="0" w:type="dxa"/>
          </w:tcPr>
          <w:p w14:paraId="7D60BECF" w14:textId="77777777" w:rsidR="00C029A4" w:rsidRPr="00602C0F" w:rsidRDefault="00C029A4" w:rsidP="004B4992">
            <w:pPr>
              <w:jc w:val="center"/>
              <w:cnfStyle w:val="000000000000" w:firstRow="0" w:lastRow="0" w:firstColumn="0" w:lastColumn="0" w:oddVBand="0" w:evenVBand="0" w:oddHBand="0" w:evenHBand="0" w:firstRowFirstColumn="0" w:firstRowLastColumn="0" w:lastRowFirstColumn="0" w:lastRowLastColumn="0"/>
              <w:rPr>
                <w:ins w:id="155" w:author="ERCOT" w:date="2025-11-07T11:52:00Z" w16du:dateUtc="2025-11-07T17:52:00Z"/>
                <w:color w:val="000000"/>
              </w:rPr>
            </w:pPr>
            <w:ins w:id="156" w:author="ERCOT" w:date="2025-11-07T11:52:00Z" w16du:dateUtc="2025-11-07T17:52:00Z">
              <w:r>
                <w:rPr>
                  <w:color w:val="000000"/>
                </w:rPr>
                <w:t>0.15</w:t>
              </w:r>
            </w:ins>
          </w:p>
        </w:tc>
      </w:tr>
    </w:tbl>
    <w:p w14:paraId="1456DE55" w14:textId="4F86A21E" w:rsidR="00C029A4" w:rsidRDefault="00BE7F7E" w:rsidP="00BE7F7E">
      <w:pPr>
        <w:spacing w:before="240" w:after="240"/>
        <w:ind w:left="1440" w:hanging="720"/>
        <w:rPr>
          <w:ins w:id="157" w:author="ERCOT" w:date="2025-11-07T11:52:00Z" w16du:dateUtc="2025-11-07T17:52:00Z"/>
        </w:rPr>
      </w:pPr>
      <w:ins w:id="158" w:author="ERCOT" w:date="2025-12-05T11:17:00Z" w16du:dateUtc="2025-12-05T17:17:00Z">
        <w:r>
          <w:t>(a)</w:t>
        </w:r>
        <w:r>
          <w:tab/>
        </w:r>
      </w:ins>
      <w:ins w:id="159" w:author="ERCOT" w:date="2025-11-07T11:52:00Z" w16du:dateUtc="2025-11-07T17:52:00Z">
        <w:r w:rsidR="00C029A4">
          <w:t>When voltage at the Service Delivery Point or, if the LEL co-located with a Generation Resource or Energy Storage Resource, at the POIB, remains within the continuous operating range in Table A during a disturbance or exceeds 1.1 per unit and remains below 1.2 per unit for less than 2 seconds for an overvoltage condition, the LEL shall continue consuming active power from the grid at the pre-disturbance level during the disturbance.</w:t>
        </w:r>
      </w:ins>
    </w:p>
    <w:p w14:paraId="767FADD0" w14:textId="0EE03CCD" w:rsidR="00C029A4" w:rsidRDefault="00BE7F7E" w:rsidP="00BE7F7E">
      <w:pPr>
        <w:spacing w:after="240"/>
        <w:ind w:left="1440" w:hanging="720"/>
        <w:rPr>
          <w:ins w:id="160" w:author="ERCOT" w:date="2025-11-07T11:52:00Z" w16du:dateUtc="2025-11-07T17:52:00Z"/>
        </w:rPr>
      </w:pPr>
      <w:ins w:id="161" w:author="ERCOT" w:date="2025-12-05T11:18:00Z" w16du:dateUtc="2025-12-05T17:18:00Z">
        <w:r>
          <w:t>(b)</w:t>
        </w:r>
        <w:r>
          <w:tab/>
        </w:r>
      </w:ins>
      <w:ins w:id="162" w:author="ERCOT" w:date="2025-11-07T11:52:00Z" w16du:dateUtc="2025-11-07T17:52:00Z">
        <w:r w:rsidR="00C029A4">
          <w:t>When voltage at the Service Delivery Point or POIB falls below 0.9 per unit but remains above 0.8 per unit and then returns to above 0.9 per unit within 2 seconds, the LEL shall continue consuming active power from the grid during the low voltage condition. In such cases, the LEL may reduce its active power consumption proportional to the voltage drop but shall return to 90% of its pre-disturbance consumption level from the grid within one second of voltage at the Service Delivery Point or POIB returning to above 0.9 per unit.</w:t>
        </w:r>
      </w:ins>
    </w:p>
    <w:p w14:paraId="6805AB28" w14:textId="02E5C852" w:rsidR="00C029A4" w:rsidRDefault="00BE7F7E" w:rsidP="00BE7F7E">
      <w:pPr>
        <w:spacing w:after="240"/>
        <w:ind w:left="1440" w:hanging="720"/>
        <w:rPr>
          <w:ins w:id="163" w:author="ERCOT" w:date="2025-11-07T11:52:00Z" w16du:dateUtc="2025-11-07T17:52:00Z"/>
        </w:rPr>
      </w:pPr>
      <w:ins w:id="164" w:author="ERCOT" w:date="2025-12-05T11:18:00Z" w16du:dateUtc="2025-12-05T17:18:00Z">
        <w:r>
          <w:t>(c)</w:t>
        </w:r>
        <w:r>
          <w:tab/>
        </w:r>
      </w:ins>
      <w:ins w:id="165" w:author="ERCOT" w:date="2025-11-07T11:52:00Z" w16du:dateUtc="2025-11-07T17:52:00Z">
        <w:r w:rsidR="00C029A4">
          <w:t>For any voltage condition at the Service Delivery Point or POIB that an LEL is required to ride-through and involves a voltage condition below 0.8 per unit, the LEL may decrease active power consumption from the grid but shall return to at least 90% of its pre-disturbance consumption level from the grid within one second of voltage at the Service Delivery Point or POIB returning to above 0.90 per unit. Additional performance requirements for the allowable reduction of consumption in active power when voltage drops below 0.8 per unit are defined as follows:</w:t>
        </w:r>
      </w:ins>
    </w:p>
    <w:p w14:paraId="2F95D396" w14:textId="161647EF" w:rsidR="00C029A4" w:rsidRDefault="00BE7F7E" w:rsidP="00BE7F7E">
      <w:pPr>
        <w:spacing w:after="240"/>
        <w:ind w:left="2160" w:hanging="720"/>
        <w:rPr>
          <w:ins w:id="166" w:author="ERCOT" w:date="2025-11-07T11:52:00Z" w16du:dateUtc="2025-11-07T17:52:00Z"/>
        </w:rPr>
      </w:pPr>
      <w:ins w:id="167" w:author="ERCOT" w:date="2025-12-05T11:20:00Z" w16du:dateUtc="2025-12-05T17:20:00Z">
        <w:r>
          <w:t>(i)</w:t>
        </w:r>
        <w:r>
          <w:tab/>
        </w:r>
      </w:ins>
      <w:ins w:id="168" w:author="ERCOT" w:date="2025-11-07T11:52:00Z" w16du:dateUtc="2025-11-07T17:52:00Z">
        <w:r w:rsidR="00C029A4">
          <w:t xml:space="preserve">For any LEL that  satisfies the requirements in </w:t>
        </w:r>
      </w:ins>
      <w:ins w:id="169" w:author="ERCOT" w:date="2025-11-13T18:24:00Z" w16du:dateUtc="2025-11-14T00:24:00Z">
        <w:r w:rsidR="00607273">
          <w:t xml:space="preserve">paragraph </w:t>
        </w:r>
      </w:ins>
      <w:ins w:id="170" w:author="ERCOT" w:date="2025-11-07T11:52:00Z" w16du:dateUtc="2025-11-07T17:52:00Z">
        <w:r w:rsidR="00C029A4">
          <w:t>(1)(b)</w:t>
        </w:r>
      </w:ins>
      <w:ins w:id="171" w:author="ERCOT" w:date="2025-11-13T18:24:00Z" w16du:dateUtc="2025-11-14T00:24:00Z">
        <w:r w:rsidR="00607273">
          <w:t xml:space="preserve"> above</w:t>
        </w:r>
      </w:ins>
      <w:ins w:id="172" w:author="ERCOT" w:date="2025-11-07T11:52:00Z" w16du:dateUtc="2025-11-07T17:52:00Z">
        <w:r w:rsidR="00C029A4">
          <w:t xml:space="preserve"> after </w:t>
        </w:r>
        <w:r w:rsidR="00C029A4" w:rsidRPr="00C77315">
          <w:t>November 1</w:t>
        </w:r>
        <w:r w:rsidR="00C029A4">
          <w:t>4</w:t>
        </w:r>
        <w:r w:rsidR="00C029A4" w:rsidRPr="00C77315">
          <w:t>, 2025 but on or before January 1, 2028</w:t>
        </w:r>
        <w:r w:rsidR="00C029A4">
          <w:t xml:space="preserve">, if the LEL </w:t>
        </w:r>
        <w:r w:rsidR="00C029A4">
          <w:lastRenderedPageBreak/>
          <w:t xml:space="preserve">needs to temporarily reduce active power consumption from the grid to allow the facility to ride through the voltage disturbance in accordance with the performance requirements defined in paragraph (c) above, that reduction in active power shall be proportional to the voltage drop for any voltage between 0.8 and 0.5 per unit at the Service Delivery Point or POIB, if capable. </w:t>
        </w:r>
      </w:ins>
      <w:ins w:id="173" w:author="ERCOT" w:date="2025-11-13T18:24:00Z" w16du:dateUtc="2025-11-14T00:24:00Z">
        <w:r w:rsidR="00607273">
          <w:t xml:space="preserve"> </w:t>
        </w:r>
      </w:ins>
      <w:ins w:id="174" w:author="ERCOT" w:date="2025-11-07T11:52:00Z" w16du:dateUtc="2025-11-07T17:52:00Z">
        <w:r w:rsidR="00C029A4">
          <w:t>The LEL may reduce active power consumption as much as needed for voltage drops below 0.5 per unit.</w:t>
        </w:r>
      </w:ins>
      <w:ins w:id="175" w:author="ERCOT" w:date="2025-11-13T18:24:00Z" w16du:dateUtc="2025-11-14T00:24:00Z">
        <w:r w:rsidR="00607273">
          <w:t xml:space="preserve"> </w:t>
        </w:r>
      </w:ins>
      <w:ins w:id="176" w:author="ERCOT" w:date="2025-11-07T11:52:00Z" w16du:dateUtc="2025-11-07T17:52:00Z">
        <w:r w:rsidR="00C029A4">
          <w:t xml:space="preserve"> If the LEL equipment is not capable of the performance described above, then the LEL may reduce active power consumption as much as necessary to remain connected to the grid but shall return to pre-disturbance consumption as defined in paragraph (c)</w:t>
        </w:r>
      </w:ins>
      <w:ins w:id="177" w:author="ERCOT" w:date="2025-11-13T18:24:00Z" w16du:dateUtc="2025-11-14T00:24:00Z">
        <w:r w:rsidR="00607273">
          <w:t xml:space="preserve"> above</w:t>
        </w:r>
      </w:ins>
      <w:ins w:id="178" w:author="ERCOT" w:date="2025-11-07T11:52:00Z" w16du:dateUtc="2025-11-07T17:52:00Z">
        <w:r w:rsidR="00C029A4">
          <w:t>.</w:t>
        </w:r>
      </w:ins>
    </w:p>
    <w:p w14:paraId="1C189A52" w14:textId="69A98BDE" w:rsidR="00C029A4" w:rsidRPr="008950BD" w:rsidRDefault="00BE7F7E" w:rsidP="00BE7F7E">
      <w:pPr>
        <w:spacing w:after="240"/>
        <w:ind w:left="2160" w:hanging="720"/>
        <w:rPr>
          <w:ins w:id="179" w:author="ERCOT" w:date="2025-11-07T11:52:00Z" w16du:dateUtc="2025-11-07T17:52:00Z"/>
        </w:rPr>
      </w:pPr>
      <w:ins w:id="180" w:author="ERCOT" w:date="2025-12-05T11:20:00Z" w16du:dateUtc="2025-12-05T17:20:00Z">
        <w:r>
          <w:t>(ii)</w:t>
        </w:r>
        <w:r>
          <w:tab/>
        </w:r>
      </w:ins>
      <w:ins w:id="181" w:author="ERCOT" w:date="2025-11-07T11:52:00Z" w16du:dateUtc="2025-11-07T17:52:00Z">
        <w:r w:rsidR="00C029A4">
          <w:t xml:space="preserve">For any LEL that satisfies the requirements in </w:t>
        </w:r>
      </w:ins>
      <w:ins w:id="182" w:author="ERCOT" w:date="2025-11-13T18:24:00Z" w16du:dateUtc="2025-11-14T00:24:00Z">
        <w:r w:rsidR="00607273">
          <w:t xml:space="preserve">paragraph </w:t>
        </w:r>
      </w:ins>
      <w:ins w:id="183" w:author="ERCOT" w:date="2025-11-07T11:52:00Z" w16du:dateUtc="2025-11-07T17:52:00Z">
        <w:r w:rsidR="00C029A4">
          <w:t>(1)(b)</w:t>
        </w:r>
      </w:ins>
      <w:ins w:id="184" w:author="ERCOT" w:date="2025-11-13T18:24:00Z" w16du:dateUtc="2025-11-14T00:24:00Z">
        <w:r w:rsidR="00607273">
          <w:t xml:space="preserve"> above</w:t>
        </w:r>
      </w:ins>
      <w:ins w:id="185" w:author="ERCOT" w:date="2025-11-07T11:52:00Z" w16du:dateUtc="2025-11-07T17:52:00Z">
        <w:r w:rsidR="00C029A4">
          <w:t xml:space="preserve"> after January 1, 2028, the LEL shall continue consuming active power from the grid when the voltage at the Service Delivery Point or POIB is between 0.8 and 0.5 per unit but may temporarily reduce active power consumption from the grid proportional to the voltage drop. When the voltage at the Service Delivery Point or POIB is below 0.5 per unit, the LEL may reduce active power consumption as needed to allow the facility to ride through the voltage disturbance in accordance with the performance requirements defined in paragraph (c) above.</w:t>
        </w:r>
      </w:ins>
    </w:p>
    <w:p w14:paraId="49796154" w14:textId="1E3F448C" w:rsidR="00C029A4" w:rsidRDefault="00BE7F7E" w:rsidP="00BE7F7E">
      <w:pPr>
        <w:spacing w:after="240"/>
        <w:ind w:left="1440" w:hanging="720"/>
      </w:pPr>
      <w:ins w:id="186" w:author="ERCOT" w:date="2025-12-05T11:19:00Z" w16du:dateUtc="2025-12-05T17:19:00Z">
        <w:r>
          <w:t>(d)</w:t>
        </w:r>
        <w:r>
          <w:tab/>
        </w:r>
      </w:ins>
      <w:ins w:id="187" w:author="ERCOT" w:date="2025-11-07T11:52:00Z" w16du:dateUtc="2025-11-07T17:52:00Z">
        <w:r w:rsidR="00C029A4">
          <w:t>When a voltage disturbance causes the voltage at the Service Delivery Point or POIB to drop outside the continuous operating range in Table A of paragraph (2) above, an LEL shall not consume electric current during the disturbance at a level that exceeds 125% of its maximum electric current consumption during normal operations.</w:t>
        </w:r>
      </w:ins>
    </w:p>
    <w:p w14:paraId="1413C0DF" w14:textId="07BE65FC" w:rsidR="00BE7F7E" w:rsidRDefault="00BE7F7E" w:rsidP="00BE7F7E">
      <w:pPr>
        <w:spacing w:after="240"/>
        <w:ind w:left="1440" w:hanging="720"/>
        <w:rPr>
          <w:iCs/>
          <w:szCs w:val="20"/>
        </w:rPr>
      </w:pPr>
      <w:ins w:id="188" w:author="AEP 120525" w:date="2025-12-05T11:19:00Z" w16du:dateUtc="2025-12-05T17:19:00Z">
        <w:r w:rsidRPr="00BE7F7E">
          <w:rPr>
            <w:iCs/>
            <w:szCs w:val="20"/>
          </w:rPr>
          <w:t>(</w:t>
        </w:r>
      </w:ins>
      <w:ins w:id="189" w:author="AEP 120525" w:date="2025-12-05T11:20:00Z" w16du:dateUtc="2025-12-05T17:20:00Z">
        <w:r>
          <w:rPr>
            <w:iCs/>
            <w:szCs w:val="20"/>
          </w:rPr>
          <w:t>e</w:t>
        </w:r>
      </w:ins>
      <w:ins w:id="190" w:author="AEP 120525" w:date="2025-12-05T11:19:00Z" w16du:dateUtc="2025-12-05T17:19:00Z">
        <w:r w:rsidRPr="00BE7F7E">
          <w:rPr>
            <w:iCs/>
            <w:szCs w:val="20"/>
          </w:rPr>
          <w:t>)</w:t>
        </w:r>
        <w:r w:rsidRPr="00BE7F7E">
          <w:rPr>
            <w:iCs/>
            <w:szCs w:val="20"/>
          </w:rPr>
          <w:tab/>
          <w:t>When a voltage disturbance causes the voltage at the Service Delivery Point or POIB to exceed the boundaries of the ride-through range as specified in Table A of paragraph (2) above, either exceeding 1.2 per unit voltage or exceeding the minimum ride-through time durations, a UPS-equipped LEL shall return to at least 90% of its pre-disturbance consumption level from the grid within one second of voltage at the Service Delivery Point or POIB returning to the continuous range (0.90 ≤ V ≤ 1.10) unless UPS battery charge has decreased to within TBD percent of the charge necessary to initiate transfer to back up generation.</w:t>
        </w:r>
      </w:ins>
    </w:p>
    <w:p w14:paraId="5097BA64" w14:textId="32CA405B" w:rsidR="00C029A4" w:rsidRDefault="00C029A4" w:rsidP="00C029A4">
      <w:pPr>
        <w:spacing w:before="240" w:after="240"/>
        <w:ind w:left="720" w:hanging="720"/>
        <w:rPr>
          <w:ins w:id="191" w:author="ERCOT" w:date="2025-11-07T11:52:00Z" w16du:dateUtc="2025-11-07T17:52:00Z"/>
          <w:iCs/>
          <w:szCs w:val="20"/>
        </w:rPr>
      </w:pPr>
      <w:ins w:id="192" w:author="ERCOT" w:date="2025-11-07T11:52:00Z" w16du:dateUtc="2025-11-07T17:52:00Z">
        <w:r w:rsidRPr="00D47768">
          <w:rPr>
            <w:iCs/>
            <w:szCs w:val="20"/>
          </w:rPr>
          <w:t>(</w:t>
        </w:r>
        <w:r>
          <w:rPr>
            <w:iCs/>
            <w:szCs w:val="20"/>
          </w:rPr>
          <w:t>3</w:t>
        </w:r>
        <w:r w:rsidRPr="00D47768">
          <w:rPr>
            <w:iCs/>
            <w:szCs w:val="20"/>
          </w:rPr>
          <w:t>)</w:t>
        </w:r>
        <w:r w:rsidRPr="00D47768">
          <w:rPr>
            <w:iCs/>
            <w:szCs w:val="20"/>
          </w:rPr>
          <w:tab/>
          <w:t>Nothing in paragraph (</w:t>
        </w:r>
        <w:r>
          <w:rPr>
            <w:iCs/>
            <w:szCs w:val="20"/>
          </w:rPr>
          <w:t>2</w:t>
        </w:r>
        <w:r w:rsidRPr="00D47768">
          <w:rPr>
            <w:iCs/>
            <w:szCs w:val="20"/>
          </w:rPr>
          <w:t>)</w:t>
        </w:r>
        <w:r>
          <w:rPr>
            <w:iCs/>
            <w:szCs w:val="20"/>
          </w:rPr>
          <w:t xml:space="preserve"> above</w:t>
        </w:r>
        <w:r w:rsidRPr="00D47768">
          <w:rPr>
            <w:iCs/>
            <w:szCs w:val="20"/>
          </w:rPr>
          <w:t xml:space="preserve"> shall </w:t>
        </w:r>
        <w:r>
          <w:rPr>
            <w:iCs/>
            <w:szCs w:val="20"/>
          </w:rPr>
          <w:t xml:space="preserve">be interpreted to </w:t>
        </w:r>
        <w:r w:rsidRPr="00D47768">
          <w:rPr>
            <w:iCs/>
            <w:szCs w:val="20"/>
          </w:rPr>
          <w:t xml:space="preserve">require </w:t>
        </w:r>
        <w:r>
          <w:rPr>
            <w:iCs/>
            <w:szCs w:val="20"/>
          </w:rPr>
          <w:t xml:space="preserve">an LEL </w:t>
        </w:r>
        <w:r w:rsidRPr="00D47768">
          <w:rPr>
            <w:iCs/>
            <w:szCs w:val="20"/>
          </w:rPr>
          <w:t>to trip</w:t>
        </w:r>
        <w:r>
          <w:rPr>
            <w:iCs/>
            <w:szCs w:val="20"/>
          </w:rPr>
          <w:t xml:space="preserve"> or transfer load to backup generation</w:t>
        </w:r>
        <w:r w:rsidRPr="00D47768">
          <w:rPr>
            <w:iCs/>
            <w:szCs w:val="20"/>
          </w:rPr>
          <w:t xml:space="preserve">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ins>
    </w:p>
    <w:p w14:paraId="67D6773A" w14:textId="77777777" w:rsidR="00C029A4" w:rsidRDefault="00C029A4" w:rsidP="00C029A4">
      <w:pPr>
        <w:spacing w:before="240" w:after="240"/>
        <w:ind w:left="720" w:hanging="720"/>
        <w:rPr>
          <w:ins w:id="193" w:author="ERCOT" w:date="2025-11-07T11:52:00Z" w16du:dateUtc="2025-11-07T17:52:00Z"/>
          <w:iCs/>
          <w:szCs w:val="20"/>
        </w:rPr>
      </w:pPr>
      <w:ins w:id="194" w:author="ERCOT" w:date="2025-11-07T11:52:00Z" w16du:dateUtc="2025-11-07T17:52:00Z">
        <w:r>
          <w:rPr>
            <w:iCs/>
            <w:szCs w:val="20"/>
          </w:rPr>
          <w:t>(4)</w:t>
        </w:r>
        <w:r>
          <w:rPr>
            <w:iCs/>
            <w:szCs w:val="20"/>
          </w:rPr>
          <w:tab/>
          <w:t>If installed and activated to trip or transfer the LEL, all protection systems (including but not limited to protection for over-/under-voltage) shall enable the LEL to ride-through voltage conditions beyond those defined in paragraph (2) above to the maximum level the equipment allows.</w:t>
        </w:r>
      </w:ins>
    </w:p>
    <w:p w14:paraId="29A8D14D" w14:textId="77777777" w:rsidR="00C029A4" w:rsidRPr="00FF0E5C" w:rsidRDefault="00C029A4" w:rsidP="00C029A4">
      <w:pPr>
        <w:keepNext/>
        <w:spacing w:before="240" w:after="240"/>
        <w:ind w:left="720" w:hanging="720"/>
        <w:rPr>
          <w:ins w:id="195" w:author="ERCOT" w:date="2025-11-07T11:52:00Z" w16du:dateUtc="2025-11-07T17:52:00Z"/>
          <w:rStyle w:val="eop"/>
          <w:color w:val="000000"/>
        </w:rPr>
      </w:pPr>
      <w:ins w:id="196" w:author="ERCOT" w:date="2025-11-07T11:52:00Z" w16du:dateUtc="2025-11-07T17:52:00Z">
        <w:r>
          <w:lastRenderedPageBreak/>
          <w:t>(5)</w:t>
        </w:r>
        <w:r>
          <w:tab/>
          <w:t>If instantaneous over-current or over-voltage protection systems are installed and activated to trip or transfer the LEL, they shall use filtered quantities or time delays to prevent misoperation while providing the desired equipment protection.  Any alternating current instantaneous over-voltage protection that could disrupt the LEL power consumption shall use a measurement window of at least one cycle of fundamental frequency.</w:t>
        </w:r>
      </w:ins>
    </w:p>
    <w:p w14:paraId="4C7239A9" w14:textId="39E0C2CB" w:rsidR="00C029A4" w:rsidRPr="00FF0E5C" w:rsidRDefault="00C029A4" w:rsidP="00C029A4">
      <w:pPr>
        <w:keepNext/>
        <w:spacing w:before="240" w:after="240"/>
        <w:ind w:left="720" w:hanging="720"/>
        <w:rPr>
          <w:ins w:id="197" w:author="ERCOT" w:date="2025-11-07T11:52:00Z" w16du:dateUtc="2025-11-07T17:52:00Z"/>
          <w:rStyle w:val="eop"/>
          <w:color w:val="000000"/>
        </w:rPr>
      </w:pPr>
      <w:ins w:id="198" w:author="ERCOT" w:date="2025-11-07T11:52:00Z" w16du:dateUtc="2025-11-07T17:52:00Z">
        <w:r w:rsidRPr="00FF0E5C">
          <w:rPr>
            <w:rStyle w:val="eop"/>
            <w:color w:val="000000"/>
          </w:rPr>
          <w:t>(</w:t>
        </w:r>
        <w:r>
          <w:rPr>
            <w:rStyle w:val="eop"/>
            <w:color w:val="000000"/>
          </w:rPr>
          <w:t>6</w:t>
        </w:r>
        <w:r w:rsidRPr="00FF0E5C">
          <w:rPr>
            <w:rStyle w:val="eop"/>
            <w:color w:val="000000"/>
          </w:rPr>
          <w:t>)</w:t>
        </w:r>
        <w:r>
          <w:tab/>
          <w:t xml:space="preserve">An </w:t>
        </w:r>
        <w:r>
          <w:rPr>
            <w:rStyle w:val="eop"/>
            <w:color w:val="000000"/>
          </w:rPr>
          <w:t>LEL</w:t>
        </w:r>
        <w:r w:rsidRPr="00FF0E5C">
          <w:rPr>
            <w:rStyle w:val="eop"/>
            <w:color w:val="000000"/>
          </w:rPr>
          <w:t xml:space="preserve"> shall not implement </w:t>
        </w:r>
        <w:r>
          <w:rPr>
            <w:rStyle w:val="eop"/>
            <w:color w:val="000000"/>
          </w:rPr>
          <w:t xml:space="preserve">a </w:t>
        </w:r>
        <w:r w:rsidRPr="00FF0E5C">
          <w:rPr>
            <w:rStyle w:val="eop"/>
            <w:color w:val="000000"/>
          </w:rPr>
          <w:t>load trip or transfer scheme that disconnect</w:t>
        </w:r>
        <w:r>
          <w:rPr>
            <w:rStyle w:val="eop"/>
            <w:color w:val="000000"/>
          </w:rPr>
          <w:t>s</w:t>
        </w:r>
        <w:r w:rsidRPr="00FF0E5C">
          <w:rPr>
            <w:rStyle w:val="eop"/>
            <w:color w:val="000000"/>
          </w:rPr>
          <w:t xml:space="preserve"> or transfer</w:t>
        </w:r>
        <w:r>
          <w:rPr>
            <w:rStyle w:val="eop"/>
            <w:color w:val="000000"/>
          </w:rPr>
          <w:t>s</w:t>
        </w:r>
        <w:r w:rsidRPr="00FF0E5C">
          <w:rPr>
            <w:rStyle w:val="eop"/>
            <w:color w:val="000000"/>
          </w:rPr>
          <w:t xml:space="preserve"> load to backup generation due </w:t>
        </w:r>
        <w:r>
          <w:rPr>
            <w:rStyle w:val="eop"/>
            <w:color w:val="000000"/>
          </w:rPr>
          <w:t xml:space="preserve">solely </w:t>
        </w:r>
        <w:r w:rsidRPr="00FF0E5C">
          <w:rPr>
            <w:rStyle w:val="eop"/>
            <w:color w:val="000000"/>
          </w:rPr>
          <w:t>to a certain number of voltage sags or swells within a certain period of time</w:t>
        </w:r>
        <w:r>
          <w:rPr>
            <w:rStyle w:val="eop"/>
            <w:color w:val="000000"/>
          </w:rPr>
          <w:t xml:space="preserve"> if the LEL is required under paragraph (2) </w:t>
        </w:r>
      </w:ins>
      <w:ins w:id="199" w:author="ERCOT" w:date="2025-11-13T18:25:00Z" w16du:dateUtc="2025-11-14T00:25:00Z">
        <w:r w:rsidR="00607273">
          <w:rPr>
            <w:rStyle w:val="eop"/>
            <w:color w:val="000000"/>
          </w:rPr>
          <w:t xml:space="preserve">above </w:t>
        </w:r>
      </w:ins>
      <w:ins w:id="200" w:author="ERCOT" w:date="2025-11-07T11:52:00Z" w16du:dateUtc="2025-11-07T17:52:00Z">
        <w:r>
          <w:rPr>
            <w:rStyle w:val="eop"/>
            <w:color w:val="000000"/>
          </w:rPr>
          <w:t>to ride through each such condition</w:t>
        </w:r>
        <w:r w:rsidRPr="00FF0E5C">
          <w:rPr>
            <w:rStyle w:val="eop"/>
            <w:color w:val="000000"/>
          </w:rPr>
          <w:t xml:space="preserve">. </w:t>
        </w:r>
      </w:ins>
    </w:p>
    <w:p w14:paraId="551AD532" w14:textId="23EF97CE" w:rsidR="00C029A4" w:rsidRDefault="00C029A4" w:rsidP="00C029A4">
      <w:pPr>
        <w:keepNext/>
        <w:spacing w:before="240" w:after="240"/>
        <w:ind w:left="720" w:hanging="720"/>
        <w:rPr>
          <w:ins w:id="201" w:author="ERCOT" w:date="2025-11-07T11:52:00Z" w16du:dateUtc="2025-11-07T17:52:00Z"/>
          <w:rStyle w:val="eop"/>
          <w:color w:val="000000"/>
        </w:rPr>
      </w:pPr>
      <w:ins w:id="202" w:author="ERCOT" w:date="2025-11-07T11:52:00Z" w16du:dateUtc="2025-11-07T17:52:00Z">
        <w:r w:rsidRPr="00FF0E5C">
          <w:rPr>
            <w:rStyle w:val="eop"/>
            <w:color w:val="000000"/>
          </w:rPr>
          <w:t>(</w:t>
        </w:r>
        <w:r>
          <w:rPr>
            <w:rStyle w:val="eop"/>
            <w:color w:val="000000"/>
          </w:rPr>
          <w:t>7</w:t>
        </w:r>
        <w:r w:rsidRPr="00FF0E5C">
          <w:rPr>
            <w:rStyle w:val="eop"/>
            <w:color w:val="000000"/>
          </w:rPr>
          <w:t>)</w:t>
        </w:r>
        <w:r>
          <w:tab/>
        </w:r>
        <w:r w:rsidRPr="00FF0E5C">
          <w:rPr>
            <w:rStyle w:val="eop"/>
            <w:color w:val="000000"/>
          </w:rPr>
          <w:t xml:space="preserve">If </w:t>
        </w:r>
        <w:r>
          <w:rPr>
            <w:rStyle w:val="eop"/>
            <w:color w:val="000000"/>
          </w:rPr>
          <w:t xml:space="preserve">ERCOT determines that </w:t>
        </w:r>
        <w:r w:rsidRPr="00FF0E5C">
          <w:rPr>
            <w:rStyle w:val="eop"/>
            <w:color w:val="000000"/>
          </w:rPr>
          <w:t>a</w:t>
        </w:r>
        <w:r>
          <w:rPr>
            <w:rStyle w:val="eop"/>
            <w:color w:val="000000"/>
          </w:rPr>
          <w:t>n</w:t>
        </w:r>
        <w:r w:rsidRPr="00FF0E5C">
          <w:rPr>
            <w:rStyle w:val="eop"/>
            <w:color w:val="000000"/>
          </w:rPr>
          <w:t xml:space="preserve"> </w:t>
        </w:r>
        <w:r>
          <w:rPr>
            <w:rStyle w:val="eop"/>
            <w:color w:val="000000"/>
          </w:rPr>
          <w:t>LEL</w:t>
        </w:r>
        <w:r w:rsidRPr="00FF0E5C">
          <w:rPr>
            <w:rStyle w:val="eop"/>
            <w:color w:val="000000"/>
          </w:rPr>
          <w:t xml:space="preserve"> </w:t>
        </w:r>
        <w:r>
          <w:rPr>
            <w:rStyle w:val="eop"/>
            <w:color w:val="000000"/>
          </w:rPr>
          <w:t xml:space="preserve">has </w:t>
        </w:r>
        <w:r w:rsidRPr="00FF0E5C">
          <w:rPr>
            <w:rStyle w:val="eop"/>
            <w:color w:val="000000"/>
          </w:rPr>
          <w:t>fail</w:t>
        </w:r>
        <w:r>
          <w:rPr>
            <w:rStyle w:val="eop"/>
            <w:color w:val="000000"/>
          </w:rPr>
          <w:t>ed</w:t>
        </w:r>
        <w:r w:rsidRPr="00FF0E5C">
          <w:rPr>
            <w:rStyle w:val="eop"/>
            <w:color w:val="000000"/>
          </w:rPr>
          <w:t xml:space="preserve"> to ride</w:t>
        </w:r>
        <w:r>
          <w:rPr>
            <w:rStyle w:val="eop"/>
            <w:color w:val="000000"/>
          </w:rPr>
          <w:t xml:space="preserve"> </w:t>
        </w:r>
        <w:r w:rsidRPr="00FF0E5C">
          <w:rPr>
            <w:rStyle w:val="eop"/>
            <w:color w:val="000000"/>
          </w:rPr>
          <w:t>through a voltage disturbance in accordance with any requirement in</w:t>
        </w:r>
        <w:r>
          <w:rPr>
            <w:rStyle w:val="eop"/>
            <w:color w:val="000000"/>
          </w:rPr>
          <w:t xml:space="preserve"> </w:t>
        </w:r>
      </w:ins>
      <w:ins w:id="203" w:author="ERCOT" w:date="2025-11-13T18:26:00Z" w16du:dateUtc="2025-11-14T00:26:00Z">
        <w:r w:rsidR="00607273">
          <w:rPr>
            <w:rStyle w:val="eop"/>
            <w:color w:val="000000"/>
          </w:rPr>
          <w:t xml:space="preserve">this </w:t>
        </w:r>
      </w:ins>
      <w:ins w:id="204" w:author="ERCOT" w:date="2025-11-07T11:52:00Z" w16du:dateUtc="2025-11-07T17:52:00Z">
        <w:r w:rsidRPr="00FF0E5C">
          <w:rPr>
            <w:rStyle w:val="eop"/>
            <w:color w:val="000000"/>
          </w:rPr>
          <w:t>Section 2.14</w:t>
        </w:r>
      </w:ins>
      <w:ins w:id="205" w:author="ERCOT" w:date="2025-11-13T18:25:00Z" w16du:dateUtc="2025-11-14T00:25:00Z">
        <w:r w:rsidR="00607273">
          <w:rPr>
            <w:rStyle w:val="eop"/>
            <w:color w:val="000000"/>
          </w:rPr>
          <w:t>:</w:t>
        </w:r>
      </w:ins>
    </w:p>
    <w:p w14:paraId="577F5F12" w14:textId="77777777" w:rsidR="00607273" w:rsidRDefault="00C029A4" w:rsidP="00607273">
      <w:pPr>
        <w:keepNext/>
        <w:spacing w:before="240" w:after="240"/>
        <w:ind w:left="1440" w:hanging="720"/>
        <w:rPr>
          <w:ins w:id="206" w:author="ERCOT" w:date="2025-11-13T18:25:00Z" w16du:dateUtc="2025-11-14T00:25:00Z"/>
          <w:rStyle w:val="eop"/>
          <w:color w:val="000000"/>
        </w:rPr>
      </w:pPr>
      <w:ins w:id="207" w:author="ERCOT" w:date="2025-11-07T11:52:00Z" w16du:dateUtc="2025-11-07T17:52:00Z">
        <w:r>
          <w:rPr>
            <w:rStyle w:val="eop"/>
            <w:color w:val="000000"/>
          </w:rPr>
          <w:t>(a)</w:t>
        </w:r>
        <w:r>
          <w:rPr>
            <w:rStyle w:val="eop"/>
            <w:color w:val="000000"/>
          </w:rPr>
          <w:tab/>
          <w:t xml:space="preserve">The </w:t>
        </w:r>
        <w:r w:rsidRPr="00FF0E5C">
          <w:rPr>
            <w:rStyle w:val="eop"/>
            <w:color w:val="000000"/>
          </w:rPr>
          <w:t>interconnecting T</w:t>
        </w:r>
        <w:r>
          <w:rPr>
            <w:rStyle w:val="eop"/>
            <w:color w:val="000000"/>
          </w:rPr>
          <w:t>D</w:t>
        </w:r>
        <w:r w:rsidRPr="00FF0E5C">
          <w:rPr>
            <w:rStyle w:val="eop"/>
            <w:color w:val="000000"/>
          </w:rPr>
          <w:t xml:space="preserve">SP shall </w:t>
        </w:r>
        <w:r>
          <w:rPr>
            <w:rStyle w:val="eop"/>
            <w:color w:val="000000"/>
          </w:rPr>
          <w:t>provide available information to ERCOT to assist with ERCOT’s event analysis;</w:t>
        </w:r>
      </w:ins>
    </w:p>
    <w:p w14:paraId="4C6F0E2E" w14:textId="77777777" w:rsidR="00607273" w:rsidRDefault="00607273" w:rsidP="00607273">
      <w:pPr>
        <w:keepNext/>
        <w:spacing w:before="240" w:after="240"/>
        <w:ind w:left="1440" w:hanging="720"/>
        <w:rPr>
          <w:ins w:id="208" w:author="ERCOT" w:date="2025-11-13T18:25:00Z" w16du:dateUtc="2025-11-14T00:25:00Z"/>
          <w:rStyle w:val="eop"/>
          <w:color w:val="000000"/>
        </w:rPr>
      </w:pPr>
      <w:ins w:id="209" w:author="ERCOT" w:date="2025-11-13T18:25:00Z" w16du:dateUtc="2025-11-14T00:25:00Z">
        <w:r>
          <w:rPr>
            <w:rStyle w:val="eop"/>
            <w:color w:val="000000"/>
          </w:rPr>
          <w:t>(b)</w:t>
        </w:r>
        <w:r>
          <w:rPr>
            <w:rStyle w:val="eop"/>
            <w:color w:val="000000"/>
          </w:rPr>
          <w:tab/>
          <w:t>The Customer representing the LEL shall:</w:t>
        </w:r>
      </w:ins>
    </w:p>
    <w:p w14:paraId="0A08037F" w14:textId="77777777" w:rsidR="00C029A4" w:rsidRDefault="00C029A4" w:rsidP="00C029A4">
      <w:pPr>
        <w:keepNext/>
        <w:spacing w:before="240" w:after="240"/>
        <w:ind w:left="2160" w:hanging="720"/>
        <w:rPr>
          <w:ins w:id="210" w:author="ERCOT" w:date="2025-11-07T11:52:00Z" w16du:dateUtc="2025-11-07T17:52:00Z"/>
          <w:rStyle w:val="eop"/>
          <w:color w:val="000000"/>
        </w:rPr>
      </w:pPr>
      <w:ins w:id="211" w:author="ERCOT" w:date="2025-11-07T11:52:00Z" w16du:dateUtc="2025-11-07T17:52:00Z">
        <w:r>
          <w:rPr>
            <w:rStyle w:val="eop"/>
            <w:color w:val="000000"/>
          </w:rPr>
          <w:t>(i)</w:t>
        </w:r>
        <w:r>
          <w:rPr>
            <w:rStyle w:val="eop"/>
            <w:color w:val="000000"/>
          </w:rPr>
          <w:tab/>
          <w:t>Investigate and determine the root cause of the voltage ride-through failure and report the results of the investigation to ERCOT within 90 days of ERCOT’s request;</w:t>
        </w:r>
      </w:ins>
    </w:p>
    <w:p w14:paraId="707ACEF9" w14:textId="77777777" w:rsidR="00C029A4" w:rsidRDefault="00C029A4" w:rsidP="00C029A4">
      <w:pPr>
        <w:keepNext/>
        <w:spacing w:before="240" w:after="240"/>
        <w:ind w:left="2160" w:hanging="720"/>
        <w:rPr>
          <w:ins w:id="212" w:author="ERCOT" w:date="2025-11-07T11:52:00Z" w16du:dateUtc="2025-11-07T17:52:00Z"/>
          <w:rStyle w:val="eop"/>
          <w:color w:val="000000"/>
        </w:rPr>
      </w:pPr>
      <w:ins w:id="213" w:author="ERCOT" w:date="2025-11-07T11:52:00Z" w16du:dateUtc="2025-11-07T17:52:00Z">
        <w:r>
          <w:rPr>
            <w:rStyle w:val="eop"/>
            <w:color w:val="000000"/>
          </w:rPr>
          <w:t>(ii)</w:t>
        </w:r>
        <w:r>
          <w:rPr>
            <w:rStyle w:val="eop"/>
            <w:color w:val="000000"/>
          </w:rPr>
          <w:tab/>
          <w:t>Develop a plan to ensure the LEL can meet the applicable ride-through performance requirements and submit the plan to ERCOT within 90 days of completion of (i) above; and</w:t>
        </w:r>
      </w:ins>
    </w:p>
    <w:p w14:paraId="32630AFE" w14:textId="77777777" w:rsidR="00C029A4" w:rsidRPr="00536570" w:rsidRDefault="00C029A4" w:rsidP="00C029A4">
      <w:pPr>
        <w:keepNext/>
        <w:spacing w:before="240" w:after="240"/>
        <w:ind w:left="2160" w:hanging="720"/>
        <w:rPr>
          <w:ins w:id="214" w:author="ERCOT" w:date="2025-11-07T11:52:00Z" w16du:dateUtc="2025-11-07T17:52:00Z"/>
          <w:rStyle w:val="eop"/>
          <w:color w:val="000000"/>
        </w:rPr>
      </w:pPr>
      <w:ins w:id="215" w:author="ERCOT" w:date="2025-11-07T11:52:00Z" w16du:dateUtc="2025-11-07T17:52:00Z">
        <w:r w:rsidRPr="00536570">
          <w:rPr>
            <w:rStyle w:val="eop"/>
            <w:color w:val="000000"/>
          </w:rPr>
          <w:t>(iii)</w:t>
        </w:r>
        <w:r w:rsidRPr="00536570">
          <w:rPr>
            <w:rStyle w:val="eop"/>
            <w:color w:val="000000"/>
          </w:rPr>
          <w:tab/>
          <w:t>Implement the plan upon ERCOT approval within 180 days of (ii) above unless ERCOT approves a longer timeline.</w:t>
        </w:r>
      </w:ins>
    </w:p>
    <w:p w14:paraId="14D773EA" w14:textId="6F46B9B4" w:rsidR="0066370F" w:rsidRPr="00BD6AF3" w:rsidRDefault="00C029A4" w:rsidP="00BD6AF3">
      <w:pPr>
        <w:ind w:left="1440" w:hanging="720"/>
      </w:pPr>
      <w:ins w:id="216" w:author="ERCOT" w:date="2025-11-07T11:52:00Z" w16du:dateUtc="2025-11-07T17:52:00Z">
        <w:r w:rsidRPr="00536570">
          <w:rPr>
            <w:rStyle w:val="eop"/>
            <w:color w:val="000000"/>
          </w:rPr>
          <w:t>(c)</w:t>
        </w:r>
        <w:r w:rsidRPr="00536570">
          <w:rPr>
            <w:rStyle w:val="eop"/>
            <w:color w:val="000000"/>
          </w:rPr>
          <w:tab/>
        </w:r>
      </w:ins>
      <w:ins w:id="217" w:author="ERCOT" w:date="2025-11-13T18:26:00Z" w16du:dateUtc="2025-11-14T00:26:00Z">
        <w:r w:rsidR="00607273" w:rsidRPr="00536570">
          <w:rPr>
            <w:rStyle w:val="eop"/>
            <w:color w:val="000000"/>
          </w:rPr>
          <w:t xml:space="preserve">Notwithstanding the requirements of </w:t>
        </w:r>
        <w:r w:rsidR="00607273">
          <w:rPr>
            <w:rStyle w:val="eop"/>
            <w:color w:val="000000"/>
          </w:rPr>
          <w:t>p</w:t>
        </w:r>
        <w:r w:rsidR="00607273" w:rsidRPr="00536570">
          <w:rPr>
            <w:rStyle w:val="eop"/>
            <w:color w:val="000000"/>
          </w:rPr>
          <w:t>aragraph (b)</w:t>
        </w:r>
        <w:r w:rsidR="00607273">
          <w:rPr>
            <w:rStyle w:val="eop"/>
            <w:color w:val="000000"/>
          </w:rPr>
          <w:t xml:space="preserve"> above</w:t>
        </w:r>
        <w:r w:rsidR="00607273" w:rsidRPr="00536570">
          <w:rPr>
            <w:rStyle w:val="eop"/>
            <w:color w:val="000000"/>
          </w:rPr>
          <w:t>, if ERCOT determines that the operation of an LEL following a failure to comply with the requirements of</w:t>
        </w:r>
        <w:r w:rsidR="00607273">
          <w:rPr>
            <w:rStyle w:val="eop"/>
            <w:color w:val="000000"/>
          </w:rPr>
          <w:t xml:space="preserve"> this</w:t>
        </w:r>
        <w:r w:rsidR="00607273" w:rsidRPr="00536570">
          <w:rPr>
            <w:rStyle w:val="eop"/>
            <w:color w:val="000000"/>
          </w:rPr>
          <w:t xml:space="preserve"> Section 2.</w:t>
        </w:r>
        <w:r w:rsidR="00607273">
          <w:rPr>
            <w:rStyle w:val="eop"/>
            <w:color w:val="000000"/>
          </w:rPr>
          <w:t>1</w:t>
        </w:r>
        <w:r w:rsidR="00607273" w:rsidRPr="00536570">
          <w:rPr>
            <w:rStyle w:val="eop"/>
            <w:color w:val="000000"/>
          </w:rPr>
          <w:t xml:space="preserve">4 poses an imminent risk to local or system reliability, ERCOT may require the LEL to disconnect from the ERCOT System and remain disconnected until the Customer </w:t>
        </w:r>
        <w:r w:rsidR="00607273">
          <w:rPr>
            <w:rStyle w:val="eop"/>
            <w:color w:val="000000"/>
          </w:rPr>
          <w:t>representing</w:t>
        </w:r>
        <w:r w:rsidR="00607273" w:rsidRPr="00536570">
          <w:rPr>
            <w:rStyle w:val="eop"/>
            <w:color w:val="000000"/>
          </w:rPr>
          <w:t xml:space="preserve"> the LEL has demonstrated to ERCOT’s satisfaction that the LEL can comply with the ride-through performance requirements of this Section</w:t>
        </w:r>
        <w:r w:rsidR="00607273">
          <w:rPr>
            <w:rStyle w:val="eop"/>
            <w:color w:val="000000"/>
          </w:rPr>
          <w:t>.</w:t>
        </w:r>
      </w:ins>
    </w:p>
    <w:sectPr w:rsidR="0066370F" w:rsidRPr="00BD6AF3">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D7F141" w14:textId="77777777" w:rsidR="003D1FF5" w:rsidRDefault="003D1FF5">
      <w:r>
        <w:separator/>
      </w:r>
    </w:p>
  </w:endnote>
  <w:endnote w:type="continuationSeparator" w:id="0">
    <w:p w14:paraId="38A04C02" w14:textId="77777777" w:rsidR="003D1FF5" w:rsidRDefault="003D1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B13B6" w14:textId="2BDED4E7" w:rsidR="00D176CF" w:rsidRDefault="00607273">
    <w:pPr>
      <w:pStyle w:val="Footer"/>
      <w:tabs>
        <w:tab w:val="clear" w:pos="4320"/>
        <w:tab w:val="clear" w:pos="8640"/>
        <w:tab w:val="right" w:pos="9360"/>
      </w:tabs>
      <w:rPr>
        <w:rFonts w:ascii="Arial" w:hAnsi="Arial" w:cs="Arial"/>
        <w:sz w:val="18"/>
      </w:rPr>
    </w:pPr>
    <w:r>
      <w:rPr>
        <w:rFonts w:ascii="Arial" w:hAnsi="Arial" w:cs="Arial"/>
        <w:sz w:val="18"/>
      </w:rPr>
      <w:t>282</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Pr>
        <w:rFonts w:ascii="Arial" w:hAnsi="Arial" w:cs="Arial"/>
        <w:sz w:val="18"/>
      </w:rPr>
      <w:t xml:space="preserve">-01 </w:t>
    </w:r>
    <w:r w:rsidRPr="00607273">
      <w:rPr>
        <w:rFonts w:ascii="Arial" w:hAnsi="Arial" w:cs="Arial"/>
        <w:sz w:val="18"/>
      </w:rPr>
      <w:t>Large Electronic Load Ride-Through Requirements</w:t>
    </w:r>
    <w:r>
      <w:rPr>
        <w:rFonts w:ascii="Arial" w:hAnsi="Arial" w:cs="Arial"/>
        <w:sz w:val="18"/>
      </w:rPr>
      <w:t xml:space="preserve"> 111425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2781BA" w14:textId="77777777" w:rsidR="003D1FF5" w:rsidRDefault="003D1FF5">
      <w:r>
        <w:separator/>
      </w:r>
    </w:p>
  </w:footnote>
  <w:footnote w:type="continuationSeparator" w:id="0">
    <w:p w14:paraId="6EB661CD" w14:textId="77777777" w:rsidR="003D1FF5" w:rsidRDefault="003D1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B70C3" w14:textId="1B205C20" w:rsidR="00D176CF" w:rsidRDefault="00BE7F7E"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05354E"/>
    <w:multiLevelType w:val="hybridMultilevel"/>
    <w:tmpl w:val="93186384"/>
    <w:lvl w:ilvl="0" w:tplc="B2D4F68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AEA36A3"/>
    <w:multiLevelType w:val="hybridMultilevel"/>
    <w:tmpl w:val="1C847B8C"/>
    <w:lvl w:ilvl="0" w:tplc="5704A4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1"/>
  </w:num>
  <w:num w:numId="3" w16cid:durableId="765731531">
    <w:abstractNumId w:val="13"/>
  </w:num>
  <w:num w:numId="4" w16cid:durableId="1963613086">
    <w:abstractNumId w:val="1"/>
  </w:num>
  <w:num w:numId="5" w16cid:durableId="1279675509">
    <w:abstractNumId w:val="7"/>
  </w:num>
  <w:num w:numId="6" w16cid:durableId="1200241118">
    <w:abstractNumId w:val="7"/>
  </w:num>
  <w:num w:numId="7" w16cid:durableId="113403764">
    <w:abstractNumId w:val="7"/>
  </w:num>
  <w:num w:numId="8" w16cid:durableId="1306354199">
    <w:abstractNumId w:val="7"/>
  </w:num>
  <w:num w:numId="9" w16cid:durableId="1449738307">
    <w:abstractNumId w:val="7"/>
  </w:num>
  <w:num w:numId="10" w16cid:durableId="1162161447">
    <w:abstractNumId w:val="7"/>
  </w:num>
  <w:num w:numId="11" w16cid:durableId="323751953">
    <w:abstractNumId w:val="7"/>
  </w:num>
  <w:num w:numId="12" w16cid:durableId="74137000">
    <w:abstractNumId w:val="7"/>
  </w:num>
  <w:num w:numId="13" w16cid:durableId="1827822446">
    <w:abstractNumId w:val="7"/>
  </w:num>
  <w:num w:numId="14" w16cid:durableId="279143775">
    <w:abstractNumId w:val="3"/>
  </w:num>
  <w:num w:numId="15" w16cid:durableId="319192539">
    <w:abstractNumId w:val="6"/>
  </w:num>
  <w:num w:numId="16" w16cid:durableId="1144857904">
    <w:abstractNumId w:val="9"/>
  </w:num>
  <w:num w:numId="17" w16cid:durableId="664669829">
    <w:abstractNumId w:val="10"/>
  </w:num>
  <w:num w:numId="18" w16cid:durableId="1951931829">
    <w:abstractNumId w:val="4"/>
  </w:num>
  <w:num w:numId="19" w16cid:durableId="465128936">
    <w:abstractNumId w:val="8"/>
  </w:num>
  <w:num w:numId="20" w16cid:durableId="583228674">
    <w:abstractNumId w:val="2"/>
  </w:num>
  <w:num w:numId="21" w16cid:durableId="1821379940">
    <w:abstractNumId w:val="5"/>
  </w:num>
  <w:num w:numId="22" w16cid:durableId="553006497">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AEP 120525">
    <w15:presenceInfo w15:providerId="None" w15:userId="AEP 1205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ABC"/>
    <w:rsid w:val="00006090"/>
    <w:rsid w:val="00006711"/>
    <w:rsid w:val="0001016F"/>
    <w:rsid w:val="000101B9"/>
    <w:rsid w:val="00020646"/>
    <w:rsid w:val="0003170B"/>
    <w:rsid w:val="00034DF1"/>
    <w:rsid w:val="0003731A"/>
    <w:rsid w:val="00060A5A"/>
    <w:rsid w:val="00064B44"/>
    <w:rsid w:val="00067FE2"/>
    <w:rsid w:val="0007682E"/>
    <w:rsid w:val="000779D2"/>
    <w:rsid w:val="00093865"/>
    <w:rsid w:val="00094DDC"/>
    <w:rsid w:val="000C2859"/>
    <w:rsid w:val="000C2C94"/>
    <w:rsid w:val="000D1AEB"/>
    <w:rsid w:val="000D3E64"/>
    <w:rsid w:val="000E055D"/>
    <w:rsid w:val="000E12A6"/>
    <w:rsid w:val="000F13C5"/>
    <w:rsid w:val="00105A36"/>
    <w:rsid w:val="001313B4"/>
    <w:rsid w:val="00142882"/>
    <w:rsid w:val="0014546D"/>
    <w:rsid w:val="001500D9"/>
    <w:rsid w:val="00156DB7"/>
    <w:rsid w:val="00157228"/>
    <w:rsid w:val="00160C3C"/>
    <w:rsid w:val="0017783C"/>
    <w:rsid w:val="0018002A"/>
    <w:rsid w:val="00180F60"/>
    <w:rsid w:val="00190FD6"/>
    <w:rsid w:val="0019314C"/>
    <w:rsid w:val="001A4CAD"/>
    <w:rsid w:val="001A6C71"/>
    <w:rsid w:val="001B58BC"/>
    <w:rsid w:val="001D6E36"/>
    <w:rsid w:val="001E03CD"/>
    <w:rsid w:val="001F1BC7"/>
    <w:rsid w:val="001F38F0"/>
    <w:rsid w:val="00210F9E"/>
    <w:rsid w:val="002152AF"/>
    <w:rsid w:val="002318EB"/>
    <w:rsid w:val="00237430"/>
    <w:rsid w:val="00246150"/>
    <w:rsid w:val="002478FF"/>
    <w:rsid w:val="002649FB"/>
    <w:rsid w:val="00276A99"/>
    <w:rsid w:val="002834A6"/>
    <w:rsid w:val="00286AD9"/>
    <w:rsid w:val="0028758C"/>
    <w:rsid w:val="00287A00"/>
    <w:rsid w:val="002909DD"/>
    <w:rsid w:val="00292BAA"/>
    <w:rsid w:val="00294D97"/>
    <w:rsid w:val="002966F3"/>
    <w:rsid w:val="002B2BF9"/>
    <w:rsid w:val="002B432C"/>
    <w:rsid w:val="002B69F3"/>
    <w:rsid w:val="002B763A"/>
    <w:rsid w:val="002D382A"/>
    <w:rsid w:val="002F1EDD"/>
    <w:rsid w:val="002F476A"/>
    <w:rsid w:val="003013F2"/>
    <w:rsid w:val="0030232A"/>
    <w:rsid w:val="00305B3F"/>
    <w:rsid w:val="0030694A"/>
    <w:rsid w:val="003069F4"/>
    <w:rsid w:val="003277E3"/>
    <w:rsid w:val="00330B5A"/>
    <w:rsid w:val="00331C15"/>
    <w:rsid w:val="00341318"/>
    <w:rsid w:val="0035186E"/>
    <w:rsid w:val="00360920"/>
    <w:rsid w:val="003618DF"/>
    <w:rsid w:val="00384709"/>
    <w:rsid w:val="00386C35"/>
    <w:rsid w:val="003A3D77"/>
    <w:rsid w:val="003B20AF"/>
    <w:rsid w:val="003B318C"/>
    <w:rsid w:val="003B592A"/>
    <w:rsid w:val="003B5AED"/>
    <w:rsid w:val="003C6B7B"/>
    <w:rsid w:val="003D1FF5"/>
    <w:rsid w:val="003E5C2E"/>
    <w:rsid w:val="003F4855"/>
    <w:rsid w:val="004135BD"/>
    <w:rsid w:val="004143DE"/>
    <w:rsid w:val="00415246"/>
    <w:rsid w:val="0042465E"/>
    <w:rsid w:val="004302A4"/>
    <w:rsid w:val="00440551"/>
    <w:rsid w:val="004434F3"/>
    <w:rsid w:val="004463BA"/>
    <w:rsid w:val="004463CC"/>
    <w:rsid w:val="00446B8D"/>
    <w:rsid w:val="004822D4"/>
    <w:rsid w:val="0049290B"/>
    <w:rsid w:val="0049388D"/>
    <w:rsid w:val="004A4451"/>
    <w:rsid w:val="004A4E2B"/>
    <w:rsid w:val="004B3DB5"/>
    <w:rsid w:val="004C33AC"/>
    <w:rsid w:val="004D3958"/>
    <w:rsid w:val="004F5687"/>
    <w:rsid w:val="005008DF"/>
    <w:rsid w:val="005045D0"/>
    <w:rsid w:val="00510647"/>
    <w:rsid w:val="00532997"/>
    <w:rsid w:val="00534136"/>
    <w:rsid w:val="00534C6C"/>
    <w:rsid w:val="00536570"/>
    <w:rsid w:val="00545D6C"/>
    <w:rsid w:val="0055501D"/>
    <w:rsid w:val="005672AF"/>
    <w:rsid w:val="005717C9"/>
    <w:rsid w:val="005841C0"/>
    <w:rsid w:val="00591179"/>
    <w:rsid w:val="0059260F"/>
    <w:rsid w:val="005928F2"/>
    <w:rsid w:val="00595E11"/>
    <w:rsid w:val="005B3DA2"/>
    <w:rsid w:val="005B7B62"/>
    <w:rsid w:val="005C52F7"/>
    <w:rsid w:val="005C7356"/>
    <w:rsid w:val="005E5074"/>
    <w:rsid w:val="00600B44"/>
    <w:rsid w:val="00600CF4"/>
    <w:rsid w:val="00607273"/>
    <w:rsid w:val="00612E4F"/>
    <w:rsid w:val="00615D5E"/>
    <w:rsid w:val="00616AE0"/>
    <w:rsid w:val="00622E99"/>
    <w:rsid w:val="00625E5D"/>
    <w:rsid w:val="006273FC"/>
    <w:rsid w:val="00635BC3"/>
    <w:rsid w:val="0066370F"/>
    <w:rsid w:val="00687507"/>
    <w:rsid w:val="006A0784"/>
    <w:rsid w:val="006A697B"/>
    <w:rsid w:val="006B39DC"/>
    <w:rsid w:val="006B4DDE"/>
    <w:rsid w:val="006C04E7"/>
    <w:rsid w:val="006E2877"/>
    <w:rsid w:val="006E69BD"/>
    <w:rsid w:val="006F7D19"/>
    <w:rsid w:val="00704EDE"/>
    <w:rsid w:val="00706F13"/>
    <w:rsid w:val="00722CAB"/>
    <w:rsid w:val="00722E0F"/>
    <w:rsid w:val="0073038F"/>
    <w:rsid w:val="00743968"/>
    <w:rsid w:val="00745A48"/>
    <w:rsid w:val="00760535"/>
    <w:rsid w:val="00774D96"/>
    <w:rsid w:val="00785415"/>
    <w:rsid w:val="00791CB9"/>
    <w:rsid w:val="00793130"/>
    <w:rsid w:val="00793BC4"/>
    <w:rsid w:val="007B20F1"/>
    <w:rsid w:val="007B3233"/>
    <w:rsid w:val="007B52F9"/>
    <w:rsid w:val="007B5A42"/>
    <w:rsid w:val="007C199B"/>
    <w:rsid w:val="007D3073"/>
    <w:rsid w:val="007D64B9"/>
    <w:rsid w:val="007D72D4"/>
    <w:rsid w:val="007E0452"/>
    <w:rsid w:val="008070C0"/>
    <w:rsid w:val="00811C12"/>
    <w:rsid w:val="00816950"/>
    <w:rsid w:val="00822CDF"/>
    <w:rsid w:val="00845778"/>
    <w:rsid w:val="00855E2E"/>
    <w:rsid w:val="008658F0"/>
    <w:rsid w:val="00876439"/>
    <w:rsid w:val="0088075B"/>
    <w:rsid w:val="00887E28"/>
    <w:rsid w:val="008A0BEA"/>
    <w:rsid w:val="008A2879"/>
    <w:rsid w:val="008A289A"/>
    <w:rsid w:val="008A3259"/>
    <w:rsid w:val="008D0F58"/>
    <w:rsid w:val="008D2EDD"/>
    <w:rsid w:val="008D5C3A"/>
    <w:rsid w:val="008E2345"/>
    <w:rsid w:val="008E6DA2"/>
    <w:rsid w:val="008F2ED8"/>
    <w:rsid w:val="0090193A"/>
    <w:rsid w:val="00905CDA"/>
    <w:rsid w:val="00907B1E"/>
    <w:rsid w:val="0091710E"/>
    <w:rsid w:val="00935461"/>
    <w:rsid w:val="00943AFD"/>
    <w:rsid w:val="00963A51"/>
    <w:rsid w:val="009704FA"/>
    <w:rsid w:val="00983B6E"/>
    <w:rsid w:val="009936F8"/>
    <w:rsid w:val="009A1CC2"/>
    <w:rsid w:val="009A30DA"/>
    <w:rsid w:val="009A3772"/>
    <w:rsid w:val="009B13DA"/>
    <w:rsid w:val="009D17F0"/>
    <w:rsid w:val="00A07F6D"/>
    <w:rsid w:val="00A171F0"/>
    <w:rsid w:val="00A24CDD"/>
    <w:rsid w:val="00A30C5F"/>
    <w:rsid w:val="00A42796"/>
    <w:rsid w:val="00A465CC"/>
    <w:rsid w:val="00A5311D"/>
    <w:rsid w:val="00A709DF"/>
    <w:rsid w:val="00A7325C"/>
    <w:rsid w:val="00A7667F"/>
    <w:rsid w:val="00AB42B5"/>
    <w:rsid w:val="00AC0348"/>
    <w:rsid w:val="00AC11CC"/>
    <w:rsid w:val="00AD3B58"/>
    <w:rsid w:val="00AF56C6"/>
    <w:rsid w:val="00B010D1"/>
    <w:rsid w:val="00B032E8"/>
    <w:rsid w:val="00B0653D"/>
    <w:rsid w:val="00B06776"/>
    <w:rsid w:val="00B147A4"/>
    <w:rsid w:val="00B246B5"/>
    <w:rsid w:val="00B26252"/>
    <w:rsid w:val="00B41A9A"/>
    <w:rsid w:val="00B503F2"/>
    <w:rsid w:val="00B57F96"/>
    <w:rsid w:val="00B61841"/>
    <w:rsid w:val="00B67892"/>
    <w:rsid w:val="00B82147"/>
    <w:rsid w:val="00B95C53"/>
    <w:rsid w:val="00BA37B3"/>
    <w:rsid w:val="00BA4D33"/>
    <w:rsid w:val="00BA5EE4"/>
    <w:rsid w:val="00BC2D06"/>
    <w:rsid w:val="00BD6AF3"/>
    <w:rsid w:val="00BE564A"/>
    <w:rsid w:val="00BE7F7E"/>
    <w:rsid w:val="00C01BC8"/>
    <w:rsid w:val="00C029A4"/>
    <w:rsid w:val="00C03280"/>
    <w:rsid w:val="00C06C88"/>
    <w:rsid w:val="00C160BA"/>
    <w:rsid w:val="00C2515E"/>
    <w:rsid w:val="00C260D3"/>
    <w:rsid w:val="00C744EB"/>
    <w:rsid w:val="00C74653"/>
    <w:rsid w:val="00C76A2C"/>
    <w:rsid w:val="00C76BD2"/>
    <w:rsid w:val="00C77315"/>
    <w:rsid w:val="00C90702"/>
    <w:rsid w:val="00C90B95"/>
    <w:rsid w:val="00C917FF"/>
    <w:rsid w:val="00C93B58"/>
    <w:rsid w:val="00C96BE7"/>
    <w:rsid w:val="00C96F01"/>
    <w:rsid w:val="00C9766A"/>
    <w:rsid w:val="00CA699C"/>
    <w:rsid w:val="00CB6D3F"/>
    <w:rsid w:val="00CC4F39"/>
    <w:rsid w:val="00CD02D8"/>
    <w:rsid w:val="00CD544C"/>
    <w:rsid w:val="00CE336E"/>
    <w:rsid w:val="00CF4256"/>
    <w:rsid w:val="00D04FE8"/>
    <w:rsid w:val="00D176CF"/>
    <w:rsid w:val="00D211B2"/>
    <w:rsid w:val="00D26545"/>
    <w:rsid w:val="00D271E3"/>
    <w:rsid w:val="00D30C03"/>
    <w:rsid w:val="00D33E86"/>
    <w:rsid w:val="00D35522"/>
    <w:rsid w:val="00D35DAD"/>
    <w:rsid w:val="00D4250B"/>
    <w:rsid w:val="00D45DF4"/>
    <w:rsid w:val="00D47A80"/>
    <w:rsid w:val="00D5708C"/>
    <w:rsid w:val="00D66096"/>
    <w:rsid w:val="00D8529D"/>
    <w:rsid w:val="00D85807"/>
    <w:rsid w:val="00D87349"/>
    <w:rsid w:val="00D87E5B"/>
    <w:rsid w:val="00D9102F"/>
    <w:rsid w:val="00D91EE9"/>
    <w:rsid w:val="00D97220"/>
    <w:rsid w:val="00DB199E"/>
    <w:rsid w:val="00DB6E1C"/>
    <w:rsid w:val="00DD1438"/>
    <w:rsid w:val="00E0300C"/>
    <w:rsid w:val="00E05082"/>
    <w:rsid w:val="00E14D47"/>
    <w:rsid w:val="00E15174"/>
    <w:rsid w:val="00E1641C"/>
    <w:rsid w:val="00E26708"/>
    <w:rsid w:val="00E32823"/>
    <w:rsid w:val="00E34958"/>
    <w:rsid w:val="00E37AB0"/>
    <w:rsid w:val="00E42101"/>
    <w:rsid w:val="00E46918"/>
    <w:rsid w:val="00E602A0"/>
    <w:rsid w:val="00E71C39"/>
    <w:rsid w:val="00E968F6"/>
    <w:rsid w:val="00E97666"/>
    <w:rsid w:val="00EA56E6"/>
    <w:rsid w:val="00EB10C9"/>
    <w:rsid w:val="00EC335F"/>
    <w:rsid w:val="00EC48FB"/>
    <w:rsid w:val="00EC610E"/>
    <w:rsid w:val="00ED5012"/>
    <w:rsid w:val="00ED7D94"/>
    <w:rsid w:val="00EE70E5"/>
    <w:rsid w:val="00EF232A"/>
    <w:rsid w:val="00EF437D"/>
    <w:rsid w:val="00F05A69"/>
    <w:rsid w:val="00F07549"/>
    <w:rsid w:val="00F134E7"/>
    <w:rsid w:val="00F13E8E"/>
    <w:rsid w:val="00F15E12"/>
    <w:rsid w:val="00F16111"/>
    <w:rsid w:val="00F170CB"/>
    <w:rsid w:val="00F27DF4"/>
    <w:rsid w:val="00F43C2B"/>
    <w:rsid w:val="00F43FFD"/>
    <w:rsid w:val="00F44236"/>
    <w:rsid w:val="00F51806"/>
    <w:rsid w:val="00F52517"/>
    <w:rsid w:val="00F72E0F"/>
    <w:rsid w:val="00F830F1"/>
    <w:rsid w:val="00F83376"/>
    <w:rsid w:val="00F869CB"/>
    <w:rsid w:val="00FA57B2"/>
    <w:rsid w:val="00FB509B"/>
    <w:rsid w:val="00FC3D4B"/>
    <w:rsid w:val="00FC5346"/>
    <w:rsid w:val="00FC6312"/>
    <w:rsid w:val="00FD75C8"/>
    <w:rsid w:val="00FE36E3"/>
    <w:rsid w:val="00FE6B01"/>
    <w:rsid w:val="00FF0E5C"/>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DBA8DD"/>
  <w15:chartTrackingRefBased/>
  <w15:docId w15:val="{C16ABF49-5CEE-4B6E-A438-81A3C544C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FF0E5C"/>
    <w:pPr>
      <w:ind w:left="720"/>
      <w:contextualSpacing/>
    </w:pPr>
  </w:style>
  <w:style w:type="character" w:customStyle="1" w:styleId="CommentTextChar">
    <w:name w:val="Comment Text Char"/>
    <w:basedOn w:val="DefaultParagraphFont"/>
    <w:link w:val="CommentText"/>
    <w:rsid w:val="00FF0E5C"/>
  </w:style>
  <w:style w:type="character" w:styleId="Mention">
    <w:name w:val="Mention"/>
    <w:uiPriority w:val="99"/>
    <w:unhideWhenUsed/>
    <w:rsid w:val="00FF0E5C"/>
    <w:rPr>
      <w:color w:val="2B579A"/>
      <w:shd w:val="clear" w:color="auto" w:fill="E1DFDD"/>
    </w:rPr>
  </w:style>
  <w:style w:type="character" w:customStyle="1" w:styleId="eop">
    <w:name w:val="eop"/>
    <w:basedOn w:val="DefaultParagraphFont"/>
    <w:rsid w:val="00FF0E5C"/>
  </w:style>
  <w:style w:type="character" w:styleId="UnresolvedMention">
    <w:name w:val="Unresolved Mention"/>
    <w:basedOn w:val="DefaultParagraphFont"/>
    <w:uiPriority w:val="99"/>
    <w:semiHidden/>
    <w:unhideWhenUsed/>
    <w:rsid w:val="00E97666"/>
    <w:rPr>
      <w:color w:val="605E5C"/>
      <w:shd w:val="clear" w:color="auto" w:fill="E1DFDD"/>
    </w:rPr>
  </w:style>
  <w:style w:type="paragraph" w:styleId="Quote">
    <w:name w:val="Quote"/>
    <w:basedOn w:val="Normal"/>
    <w:next w:val="Normal"/>
    <w:link w:val="QuoteChar"/>
    <w:uiPriority w:val="29"/>
    <w:qFormat/>
    <w:rsid w:val="009704FA"/>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9704FA"/>
    <w:rPr>
      <w:rFonts w:asciiTheme="minorHAnsi" w:eastAsiaTheme="minorHAnsi" w:hAnsiTheme="minorHAnsi" w:cstheme="minorBidi"/>
      <w:i/>
      <w:iCs/>
      <w:color w:val="404040" w:themeColor="text1" w:themeTint="BF"/>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ercot.com/mktrules/issues/NOGRR282"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ejrasmussen@aep.com" TargetMode="Externa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patrick.gravois@ercot.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sisl xmlns:xsd="http://www.w3.org/2001/XMLSchema" xmlns:xsi="http://www.w3.org/2001/XMLSchema-instance" xmlns="http://www.boldonjames.com/2008/01/sie/internal/label" sislVersion="0" policy="e9c0b8d7-bdb4-4fd3-b62a-f50327aaefce" origin="userSelected">
  <element uid="c5f8eb12-5b27-439d-aaa6-3402af626fa3" value=""/>
  <element uid="d14f5c36-f44a-4315-b438-005cfe8f069f" value=""/>
</sisl>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8ffb1c-9230-4705-a789-27bae69f5829">
      <Terms xmlns="http://schemas.microsoft.com/office/infopath/2007/PartnerControls"/>
    </lcf76f155ced4ddcb4097134ff3c332f>
    <TaxCatchAll xmlns="b6888f76-1100-40b0-929b-1efe9044426d" xsi:nil="true"/>
    <OriginalFileDate xmlns="f88ffb1c-9230-4705-a789-27bae69f5829" xsi:nil="true"/>
    <Owner xmlns="f88ffb1c-9230-4705-a789-27bae69f5829">
      <UserInfo>
        <DisplayName/>
        <AccountId xsi:nil="true"/>
        <AccountType/>
      </UserInfo>
    </Owner>
    <_Flow_SignoffStatus xmlns="f88ffb1c-9230-4705-a789-27bae69f582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DF805D1E1DA4A49A223477D3B105720" ma:contentTypeVersion="20" ma:contentTypeDescription="Create a new document." ma:contentTypeScope="" ma:versionID="9874817209665a0f397ebc2a2c5ec90c">
  <xsd:schema xmlns:xsd="http://www.w3.org/2001/XMLSchema" xmlns:xs="http://www.w3.org/2001/XMLSchema" xmlns:p="http://schemas.microsoft.com/office/2006/metadata/properties" xmlns:ns2="f88ffb1c-9230-4705-a789-27bae69f5829" xmlns:ns3="b6888f76-1100-40b0-929b-1efe9044426d" targetNamespace="http://schemas.microsoft.com/office/2006/metadata/properties" ma:root="true" ma:fieldsID="113e03866e97fbdf5adb82d5d7086c7b" ns2:_="" ns3:_="">
    <xsd:import namespace="f88ffb1c-9230-4705-a789-27bae69f5829"/>
    <xsd:import namespace="b6888f76-1100-40b0-929b-1efe9044426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Owner" minOccurs="0"/>
                <xsd:element ref="ns2:OriginalFileDate" minOccurs="0"/>
                <xsd:element ref="ns2:_Flow_SignoffStatu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ffb1c-9230-4705-a789-27bae69f58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efa54f2-5b03-49c6-9483-51c08a9736b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descriptio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Owner" ma:index="22" nillable="true" ma:displayName="Owner" ma:format="Dropdown" ma:list="UserInfo" ma:SharePointGroup="0"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riginalFileDate" ma:index="23" nillable="true" ma:displayName="Original File Date" ma:format="DateOnly" ma:internalName="OriginalFileDate">
      <xsd:simpleType>
        <xsd:restriction base="dms:DateTime"/>
      </xsd:simpleType>
    </xsd:element>
    <xsd:element name="_Flow_SignoffStatus" ma:index="24" nillable="true" ma:displayName="Sign-off status" ma:internalName="_x0024_Resources_x003a_core_x002c_Signoff_Status">
      <xsd:simpleType>
        <xsd:restriction base="dms:Text"/>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888f76-1100-40b0-929b-1efe9044426d"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6b0cac33-65cc-488e-b290-aff2b08f7242}" ma:internalName="TaxCatchAll" ma:showField="CatchAllData" ma:web="b6888f76-1100-40b0-929b-1efe904442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</Value>
</WrappedLabelHistory>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5A300-D996-440A-BADD-DB4898A46EF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B126625-2E95-43A6-BB50-295BB7FD5290}">
  <ds:schemaRefs>
    <ds:schemaRef ds:uri="http://schemas.microsoft.com/office/2006/documentManagement/types"/>
    <ds:schemaRef ds:uri="http://purl.org/dc/dcmitype/"/>
    <ds:schemaRef ds:uri="http://purl.org/dc/terms/"/>
    <ds:schemaRef ds:uri="http://schemas.openxmlformats.org/package/2006/metadata/core-properties"/>
    <ds:schemaRef ds:uri="http://purl.org/dc/elements/1.1/"/>
    <ds:schemaRef ds:uri="http://schemas.microsoft.com/office/infopath/2007/PartnerControls"/>
    <ds:schemaRef ds:uri="http://www.w3.org/XML/1998/namespace"/>
    <ds:schemaRef ds:uri="b6888f76-1100-40b0-929b-1efe9044426d"/>
    <ds:schemaRef ds:uri="f88ffb1c-9230-4705-a789-27bae69f5829"/>
    <ds:schemaRef ds:uri="http://schemas.microsoft.com/office/2006/metadata/properties"/>
  </ds:schemaRefs>
</ds:datastoreItem>
</file>

<file path=customXml/itemProps3.xml><?xml version="1.0" encoding="utf-8"?>
<ds:datastoreItem xmlns:ds="http://schemas.openxmlformats.org/officeDocument/2006/customXml" ds:itemID="{EFABD427-62FA-4A39-9858-B789044A5E76}">
  <ds:schemaRefs>
    <ds:schemaRef ds:uri="http://schemas.microsoft.com/sharepoint/v3/contenttype/forms"/>
  </ds:schemaRefs>
</ds:datastoreItem>
</file>

<file path=customXml/itemProps4.xml><?xml version="1.0" encoding="utf-8"?>
<ds:datastoreItem xmlns:ds="http://schemas.openxmlformats.org/officeDocument/2006/customXml" ds:itemID="{E52CA4E9-97EA-47EC-8F44-D532D1007B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ffb1c-9230-4705-a789-27bae69f5829"/>
    <ds:schemaRef ds:uri="b6888f76-1100-40b0-929b-1efe904442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B7A92F9-2BA7-4C2F-941E-007B83EDC385}">
  <ds:schemaRefs>
    <ds:schemaRef ds:uri="http://www.w3.org/2001/XMLSchema"/>
    <ds:schemaRef ds:uri="http://www.boldonjames.com/2016/02/Classifier/internal/wrappedLabelHistory"/>
  </ds:schemaRefs>
</ds:datastoreItem>
</file>

<file path=customXml/itemProps6.xml><?xml version="1.0" encoding="utf-8"?>
<ds:datastoreItem xmlns:ds="http://schemas.openxmlformats.org/officeDocument/2006/customXml" ds:itemID="{D3CC2A91-79E3-4B3B-B0A2-14B9F6224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2597</Words>
  <Characters>13886</Characters>
  <Application>Microsoft Office Word</Application>
  <DocSecurity>0</DocSecurity>
  <Lines>289</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16359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cp:lastModifiedBy>AEP 120525</cp:lastModifiedBy>
  <cp:revision>3</cp:revision>
  <dcterms:created xsi:type="dcterms:W3CDTF">2025-12-05T17:21:00Z</dcterms:created>
  <dcterms:modified xsi:type="dcterms:W3CDTF">2025-12-05T17:26:00Z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35192969-401f-42e3-9871-5783e8b77c85</vt:lpwstr>
  </property>
  <property fmtid="{D5CDD505-2E9C-101B-9397-08002B2CF9AE}" pid="3" name="bjSaver">
    <vt:lpwstr>qu1yRNhOSqe/tY/UzWUq4LhMNMFil54C</vt:lpwstr>
  </property>
  <property fmtid="{D5CDD505-2E9C-101B-9397-08002B2CF9AE}" pid="4" name="bjDocumentLabelXML">
    <vt:lpwstr>&lt;?xml version="1.0" encoding="us-ascii"?&gt;&lt;sisl xmlns:xsd="http://www.w3.org/2001/XMLSchema" xmlns:xsi="http://www.w3.org/2001/XMLSchema-instance" sislVersion="0" policy="e9c0b8d7-bdb4-4fd3-b62a-f50327aaefce" origin="userSelected" xmlns="http://www.boldonj</vt:lpwstr>
  </property>
  <property fmtid="{D5CDD505-2E9C-101B-9397-08002B2CF9AE}" pid="5" name="bjDocumentLabelXML-0">
    <vt:lpwstr>ames.com/2008/01/sie/internal/label"&gt;&lt;element uid="c5f8eb12-5b27-439d-aaa6-3402af626fa3" value="" /&gt;&lt;element uid="d14f5c36-f44a-4315-b438-005cfe8f069f" value="" /&gt;&lt;/sisl&gt;</vt:lpwstr>
  </property>
  <property fmtid="{D5CDD505-2E9C-101B-9397-08002B2CF9AE}" pid="6" name="bjDocumentSecurityLabel">
    <vt:lpwstr>AEP Public</vt:lpwstr>
  </property>
  <property fmtid="{D5CDD505-2E9C-101B-9397-08002B2CF9AE}" pid="7" name="MSIP_Label_5c34e43d-0b77-4b2c-b224-1b46981ccfdb_SiteId">
    <vt:lpwstr>15f3c881-6b03-4ff6-8559-77bf5177818f</vt:lpwstr>
  </property>
  <property fmtid="{D5CDD505-2E9C-101B-9397-08002B2CF9AE}" pid="8" name="MSIP_Label_5c34e43d-0b77-4b2c-b224-1b46981ccfdb_Name">
    <vt:lpwstr>AEP Public</vt:lpwstr>
  </property>
  <property fmtid="{D5CDD505-2E9C-101B-9397-08002B2CF9AE}" pid="9" name="MSIP_Label_5c34e43d-0b77-4b2c-b224-1b46981ccfdb_Enabled">
    <vt:lpwstr>true</vt:lpwstr>
  </property>
  <property fmtid="{D5CDD505-2E9C-101B-9397-08002B2CF9AE}" pid="10" name="bjClsUserRVM">
    <vt:lpwstr>[]</vt:lpwstr>
  </property>
  <property fmtid="{D5CDD505-2E9C-101B-9397-08002B2CF9AE}" pid="11" name="bjLabelHistoryID">
    <vt:lpwstr>{6B7A92F9-2BA7-4C2F-941E-007B83EDC385}</vt:lpwstr>
  </property>
  <property fmtid="{D5CDD505-2E9C-101B-9397-08002B2CF9AE}" pid="12" name="ContentTypeId">
    <vt:lpwstr>0x0101004DF805D1E1DA4A49A223477D3B105720</vt:lpwstr>
  </property>
  <property fmtid="{D5CDD505-2E9C-101B-9397-08002B2CF9AE}" pid="13" name="MediaServiceImageTags">
    <vt:lpwstr/>
  </property>
  <property fmtid="{D5CDD505-2E9C-101B-9397-08002B2CF9AE}" pid="14" name="MSIP_Label_c144db1d-993e-40da-980d-6eea152adc50_Enabled">
    <vt:lpwstr>true</vt:lpwstr>
  </property>
  <property fmtid="{D5CDD505-2E9C-101B-9397-08002B2CF9AE}" pid="15" name="MSIP_Label_c144db1d-993e-40da-980d-6eea152adc50_SetDate">
    <vt:lpwstr>2025-12-05T17:15:12Z</vt:lpwstr>
  </property>
  <property fmtid="{D5CDD505-2E9C-101B-9397-08002B2CF9AE}" pid="16" name="MSIP_Label_c144db1d-993e-40da-980d-6eea152adc50_Method">
    <vt:lpwstr>Privileged</vt:lpwstr>
  </property>
  <property fmtid="{D5CDD505-2E9C-101B-9397-08002B2CF9AE}" pid="17" name="MSIP_Label_c144db1d-993e-40da-980d-6eea152adc50_Name">
    <vt:lpwstr>Public</vt:lpwstr>
  </property>
  <property fmtid="{D5CDD505-2E9C-101B-9397-08002B2CF9AE}" pid="18" name="MSIP_Label_c144db1d-993e-40da-980d-6eea152adc50_SiteId">
    <vt:lpwstr>0afb747d-bff7-4596-a9fc-950ef9e0ec45</vt:lpwstr>
  </property>
  <property fmtid="{D5CDD505-2E9C-101B-9397-08002B2CF9AE}" pid="19" name="MSIP_Label_c144db1d-993e-40da-980d-6eea152adc50_ActionId">
    <vt:lpwstr>d55663a3-fd3a-4e4d-a1c5-036bad3e6168</vt:lpwstr>
  </property>
  <property fmtid="{D5CDD505-2E9C-101B-9397-08002B2CF9AE}" pid="20" name="MSIP_Label_c144db1d-993e-40da-980d-6eea152adc50_ContentBits">
    <vt:lpwstr>0</vt:lpwstr>
  </property>
  <property fmtid="{D5CDD505-2E9C-101B-9397-08002B2CF9AE}" pid="21" name="MSIP_Label_c144db1d-993e-40da-980d-6eea152adc50_Tag">
    <vt:lpwstr>10, 0, 1, 1</vt:lpwstr>
  </property>
</Properties>
</file>